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E737CE" w14:textId="77777777" w:rsidR="00F32244" w:rsidRPr="00167762" w:rsidRDefault="00506FFA" w:rsidP="00A26059">
      <w:bookmarkStart w:id="0" w:name="_GoBack"/>
      <w:bookmarkEnd w:id="0"/>
      <w:r>
        <w:rPr>
          <w:noProof/>
          <w:lang w:val="de-DE" w:eastAsia="de-DE"/>
        </w:rPr>
        <w:pict w14:anchorId="04BD4D1E">
          <v:group id="_x0000_s1026" style="position:absolute;margin-left:-10.2pt;margin-top:-35.4pt;width:460.2pt;height:95pt;z-index:251659264" coordorigin="1342,1812" coordsize="9204,1900">
            <v:shapetype id="_x0000_t202" coordsize="21600,21600" o:spt="202" path="m,l,21600r21600,l21600,xe">
              <v:stroke joinstyle="miter"/>
              <v:path gradientshapeok="t" o:connecttype="rect"/>
            </v:shapetype>
            <v:shape id="_x0000_s1027" type="#_x0000_t202" style="position:absolute;left:6176;top:2590;width:4370;height:1122" strokeweight="2.25pt">
              <v:textbox style="mso-next-textbox:#_x0000_s1027">
                <w:txbxContent>
                  <w:p w14:paraId="09EFA4DB" w14:textId="77777777" w:rsidR="00FB6F04" w:rsidRDefault="00FB6F04" w:rsidP="006562B7">
                    <w:pPr>
                      <w:jc w:val="right"/>
                    </w:pPr>
                    <w:r>
                      <w:t>IEC TC 80 WG 15 MTG28</w:t>
                    </w:r>
                  </w:p>
                  <w:p w14:paraId="4994179C" w14:textId="77777777" w:rsidR="00FB6F04" w:rsidRDefault="00FB6F04" w:rsidP="006562B7">
                    <w:pPr>
                      <w:jc w:val="right"/>
                    </w:pPr>
                    <w:r>
                      <w:t>Liaison note to IALA</w:t>
                    </w:r>
                  </w:p>
                  <w:p w14:paraId="515AA266" w14:textId="77777777" w:rsidR="00FB6F04" w:rsidRDefault="00FB6F04" w:rsidP="006562B7">
                    <w:pPr>
                      <w:jc w:val="right"/>
                    </w:pPr>
                    <w:r>
                      <w:rPr>
                        <w:b/>
                        <w:bCs/>
                      </w:rPr>
                      <w:t>18-May-2018</w:t>
                    </w:r>
                  </w:p>
                  <w:p w14:paraId="1D14FE05" w14:textId="77777777" w:rsidR="00FB6F04" w:rsidRDefault="00FB6F04" w:rsidP="006562B7">
                    <w:pPr>
                      <w:jc w:val="right"/>
                    </w:pPr>
                  </w:p>
                  <w:p w14:paraId="4961CCEC" w14:textId="77777777" w:rsidR="00FB6F04" w:rsidRDefault="00FB6F04" w:rsidP="006562B7">
                    <w:pPr>
                      <w:jc w:val="right"/>
                    </w:pPr>
                  </w:p>
                  <w:p w14:paraId="47FF6209" w14:textId="77777777" w:rsidR="00FB6F04" w:rsidRDefault="00FB6F04" w:rsidP="006562B7">
                    <w:pPr>
                      <w:jc w:val="right"/>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342;top:2340;width:1358;height:1315;mso-wrap-edited:f">
              <v:imagedata r:id="rId8" o:title="" cropright="49573f"/>
            </v:shape>
            <v:shape id="_x0000_s1029" type="#_x0000_t202" style="position:absolute;left:4546;top:1812;width:5911;height:502" stroked="f">
              <v:textbox style="mso-next-textbox:#_x0000_s1029">
                <w:txbxContent>
                  <w:p w14:paraId="3AC38731" w14:textId="77777777" w:rsidR="00FB6F04" w:rsidRDefault="00FB6F04" w:rsidP="006562B7">
                    <w:pPr>
                      <w:jc w:val="right"/>
                    </w:pPr>
                  </w:p>
                </w:txbxContent>
              </v:textbox>
            </v:shape>
          </v:group>
        </w:pict>
      </w:r>
    </w:p>
    <w:p w14:paraId="1E54940F" w14:textId="77777777" w:rsidR="00F32244" w:rsidRPr="00167762" w:rsidRDefault="00F32244">
      <w:pPr>
        <w:pStyle w:val="Heading1"/>
      </w:pPr>
    </w:p>
    <w:p w14:paraId="2DC0BC19" w14:textId="77777777" w:rsidR="00F32244" w:rsidRPr="00167762" w:rsidRDefault="00F32244" w:rsidP="006562B7">
      <w:pPr>
        <w:autoSpaceDE w:val="0"/>
        <w:autoSpaceDN w:val="0"/>
        <w:adjustRightInd w:val="0"/>
        <w:spacing w:before="120" w:after="120"/>
        <w:ind w:left="-240"/>
        <w:rPr>
          <w:rFonts w:ascii="Arial" w:hAnsi="Arial" w:cs="Arial"/>
        </w:rPr>
      </w:pPr>
    </w:p>
    <w:p w14:paraId="55FCE1D9" w14:textId="77777777" w:rsidR="00F32244" w:rsidRPr="00167762" w:rsidRDefault="00F32244" w:rsidP="006562B7">
      <w:pPr>
        <w:autoSpaceDE w:val="0"/>
        <w:autoSpaceDN w:val="0"/>
        <w:adjustRightInd w:val="0"/>
        <w:spacing w:before="120" w:after="120"/>
        <w:rPr>
          <w:rFonts w:ascii="Arial" w:hAnsi="Arial" w:cs="Arial"/>
          <w:b/>
        </w:rPr>
      </w:pPr>
      <w:r w:rsidRPr="00167762">
        <w:rPr>
          <w:rFonts w:ascii="Arial" w:hAnsi="Arial" w:cs="Arial"/>
          <w:b/>
        </w:rPr>
        <w:t>INTERNATIONAL ELECTROTECHNICAL COMMISSION</w:t>
      </w:r>
    </w:p>
    <w:p w14:paraId="617128B5" w14:textId="77777777" w:rsidR="00F32244" w:rsidRPr="00167762" w:rsidRDefault="00F32244" w:rsidP="00965013">
      <w:pPr>
        <w:pStyle w:val="Subtitle"/>
        <w:rPr>
          <w:rFonts w:cs="Arial"/>
          <w:b/>
        </w:rPr>
      </w:pPr>
      <w:r w:rsidRPr="00167762">
        <w:rPr>
          <w:rFonts w:cs="Arial"/>
          <w:b/>
        </w:rPr>
        <w:t>TECHNICAL COMMITTE 80: Maritime navigation and radiocommunication equipment and</w:t>
      </w:r>
      <w:r w:rsidR="000B687B">
        <w:rPr>
          <w:rFonts w:cs="Arial"/>
          <w:b/>
        </w:rPr>
        <w:t xml:space="preserve"> systems. Working Group 15</w:t>
      </w:r>
      <w:r w:rsidRPr="00167762">
        <w:rPr>
          <w:rFonts w:cs="Arial"/>
          <w:b/>
        </w:rPr>
        <w:t>.</w:t>
      </w:r>
    </w:p>
    <w:p w14:paraId="4D3390A7" w14:textId="77777777" w:rsidR="00F32244" w:rsidRDefault="00F32244" w:rsidP="00965013">
      <w:pPr>
        <w:pStyle w:val="Subtitle"/>
        <w:rPr>
          <w:rFonts w:cs="Arial"/>
          <w:b/>
        </w:rPr>
      </w:pPr>
    </w:p>
    <w:p w14:paraId="4E413BE5" w14:textId="77777777" w:rsidR="00F32244" w:rsidRPr="00167762" w:rsidRDefault="00F32244" w:rsidP="009C4672">
      <w:pPr>
        <w:rPr>
          <w:rFonts w:ascii="Arial" w:hAnsi="Arial" w:cs="Arial"/>
          <w:b/>
          <w:sz w:val="32"/>
          <w:szCs w:val="32"/>
        </w:rPr>
      </w:pPr>
      <w:r w:rsidRPr="00167762">
        <w:rPr>
          <w:rFonts w:ascii="Arial" w:hAnsi="Arial" w:cs="Arial"/>
          <w:b/>
          <w:sz w:val="32"/>
          <w:szCs w:val="32"/>
        </w:rPr>
        <w:t xml:space="preserve">Liaison </w:t>
      </w:r>
      <w:r w:rsidR="00142C1C">
        <w:rPr>
          <w:rFonts w:ascii="Arial" w:hAnsi="Arial" w:cs="Arial"/>
          <w:b/>
          <w:sz w:val="32"/>
          <w:szCs w:val="32"/>
        </w:rPr>
        <w:t>note</w:t>
      </w:r>
      <w:r w:rsidRPr="00167762">
        <w:rPr>
          <w:rFonts w:ascii="Arial" w:hAnsi="Arial" w:cs="Arial"/>
          <w:b/>
          <w:sz w:val="32"/>
          <w:szCs w:val="32"/>
        </w:rPr>
        <w:t xml:space="preserve"> to </w:t>
      </w:r>
      <w:r w:rsidR="006912FE">
        <w:rPr>
          <w:rFonts w:ascii="Arial" w:hAnsi="Arial" w:cs="Arial"/>
          <w:b/>
          <w:sz w:val="32"/>
          <w:szCs w:val="32"/>
        </w:rPr>
        <w:t>IALA ENAV WG</w:t>
      </w:r>
      <w:r w:rsidR="00F9724C">
        <w:rPr>
          <w:rFonts w:ascii="Arial" w:hAnsi="Arial" w:cs="Arial"/>
          <w:b/>
          <w:sz w:val="32"/>
          <w:szCs w:val="32"/>
        </w:rPr>
        <w:t>3</w:t>
      </w:r>
    </w:p>
    <w:p w14:paraId="37A3A93E" w14:textId="77777777" w:rsidR="00F32244" w:rsidRDefault="00F32244" w:rsidP="009C4672">
      <w:pPr>
        <w:rPr>
          <w:rFonts w:ascii="Arial" w:hAnsi="Arial" w:cs="Arial"/>
        </w:rPr>
      </w:pPr>
    </w:p>
    <w:p w14:paraId="1CA07C54" w14:textId="77777777" w:rsidR="00F9724C" w:rsidRDefault="00F9724C" w:rsidP="009C4672">
      <w:pPr>
        <w:rPr>
          <w:ins w:id="1" w:author="Bober" w:date="2018-07-20T03:41:00Z"/>
          <w:rFonts w:ascii="Arial" w:hAnsi="Arial" w:cs="Arial"/>
          <w:b/>
          <w:sz w:val="32"/>
          <w:szCs w:val="32"/>
        </w:rPr>
      </w:pPr>
      <w:r>
        <w:rPr>
          <w:rFonts w:ascii="Arial" w:hAnsi="Arial" w:cs="Arial"/>
          <w:b/>
          <w:sz w:val="32"/>
          <w:szCs w:val="32"/>
        </w:rPr>
        <w:t>On t</w:t>
      </w:r>
      <w:r w:rsidRPr="00F9724C">
        <w:rPr>
          <w:rFonts w:ascii="Arial" w:hAnsi="Arial" w:cs="Arial"/>
          <w:b/>
          <w:sz w:val="32"/>
          <w:szCs w:val="32"/>
        </w:rPr>
        <w:t>echnical clarifications to</w:t>
      </w:r>
      <w:r w:rsidR="00685DFC">
        <w:rPr>
          <w:rFonts w:ascii="Arial" w:hAnsi="Arial" w:cs="Arial"/>
          <w:b/>
          <w:sz w:val="32"/>
          <w:szCs w:val="32"/>
        </w:rPr>
        <w:t xml:space="preserve"> </w:t>
      </w:r>
      <w:r w:rsidR="000B687B">
        <w:rPr>
          <w:rFonts w:ascii="Arial" w:hAnsi="Arial" w:cs="Arial"/>
          <w:b/>
          <w:sz w:val="32"/>
          <w:szCs w:val="32"/>
        </w:rPr>
        <w:t xml:space="preserve">IALA Guideline </w:t>
      </w:r>
      <w:r w:rsidR="000B687B" w:rsidRPr="000B687B">
        <w:rPr>
          <w:rFonts w:ascii="Arial" w:hAnsi="Arial" w:cs="Arial"/>
          <w:b/>
          <w:sz w:val="32"/>
          <w:szCs w:val="32"/>
        </w:rPr>
        <w:t>G1139</w:t>
      </w:r>
    </w:p>
    <w:p w14:paraId="53CE5CF5" w14:textId="77777777" w:rsidR="001536B1" w:rsidRDefault="001536B1" w:rsidP="009C4672">
      <w:pPr>
        <w:rPr>
          <w:ins w:id="2" w:author="Bober" w:date="2018-07-20T03:41:00Z"/>
          <w:rFonts w:ascii="Arial" w:hAnsi="Arial" w:cs="Arial"/>
          <w:b/>
          <w:sz w:val="32"/>
          <w:szCs w:val="32"/>
        </w:rPr>
      </w:pPr>
    </w:p>
    <w:p w14:paraId="2ED116EB" w14:textId="77777777" w:rsidR="001536B1" w:rsidRDefault="001536B1" w:rsidP="009C4672">
      <w:pPr>
        <w:rPr>
          <w:ins w:id="3" w:author="Bober" w:date="2018-07-20T03:42:00Z"/>
          <w:rFonts w:ascii="Arial" w:hAnsi="Arial" w:cs="Arial"/>
          <w:b/>
        </w:rPr>
      </w:pPr>
      <w:ins w:id="4" w:author="Bober" w:date="2018-07-20T03:41:00Z">
        <w:r w:rsidRPr="00A26059">
          <w:rPr>
            <w:rFonts w:ascii="Arial" w:hAnsi="Arial" w:cs="Arial"/>
            <w:b/>
          </w:rPr>
          <w:t>IALA respond in track changes under the respective question</w:t>
        </w:r>
      </w:ins>
    </w:p>
    <w:p w14:paraId="26690F23" w14:textId="77777777" w:rsidR="001536B1" w:rsidRPr="00A26059" w:rsidRDefault="001536B1" w:rsidP="009C4672">
      <w:pPr>
        <w:rPr>
          <w:rFonts w:ascii="Arial" w:hAnsi="Arial" w:cs="Arial"/>
          <w:b/>
        </w:rPr>
      </w:pPr>
      <w:ins w:id="5" w:author="Bober" w:date="2018-07-20T03:42:00Z">
        <w:r>
          <w:rPr>
            <w:rFonts w:ascii="Arial" w:hAnsi="Arial" w:cs="Arial"/>
            <w:b/>
          </w:rPr>
          <w:t>Version 20.07.2018</w:t>
        </w:r>
      </w:ins>
    </w:p>
    <w:p w14:paraId="27767C6C" w14:textId="77777777" w:rsidR="00F43D36" w:rsidRPr="000E5930" w:rsidRDefault="00F43D36" w:rsidP="00F43D36">
      <w:pPr>
        <w:pStyle w:val="Heading1"/>
        <w:numPr>
          <w:ilvl w:val="0"/>
          <w:numId w:val="9"/>
        </w:numPr>
        <w:rPr>
          <w:sz w:val="28"/>
          <w:szCs w:val="28"/>
        </w:rPr>
      </w:pPr>
      <w:r>
        <w:rPr>
          <w:sz w:val="28"/>
          <w:szCs w:val="28"/>
        </w:rPr>
        <w:t>Discussion</w:t>
      </w:r>
    </w:p>
    <w:p w14:paraId="078FF263" w14:textId="77777777" w:rsidR="00FA75C9" w:rsidRDefault="00FA75C9" w:rsidP="009C4672">
      <w:pPr>
        <w:rPr>
          <w:rFonts w:ascii="Arial" w:hAnsi="Arial" w:cs="Arial"/>
        </w:rPr>
      </w:pPr>
    </w:p>
    <w:p w14:paraId="38526774" w14:textId="77777777" w:rsidR="000B687B" w:rsidRPr="000B687B" w:rsidRDefault="00FC3A59" w:rsidP="000B687B">
      <w:pPr>
        <w:rPr>
          <w:rFonts w:ascii="Arial" w:hAnsi="Arial" w:cs="Arial"/>
        </w:rPr>
      </w:pPr>
      <w:r>
        <w:rPr>
          <w:rFonts w:ascii="Arial" w:hAnsi="Arial" w:cs="Arial"/>
        </w:rPr>
        <w:t>IEC TC80 WG 15</w:t>
      </w:r>
      <w:r w:rsidR="0089263A">
        <w:rPr>
          <w:rFonts w:ascii="Arial" w:hAnsi="Arial" w:cs="Arial"/>
        </w:rPr>
        <w:t xml:space="preserve"> </w:t>
      </w:r>
      <w:r w:rsidR="000B687B">
        <w:rPr>
          <w:rFonts w:ascii="Arial" w:hAnsi="Arial" w:cs="Arial"/>
        </w:rPr>
        <w:t xml:space="preserve">started the work towards the development of VDES standards at IEC. </w:t>
      </w:r>
      <w:r w:rsidR="000B687B" w:rsidRPr="002A77EC">
        <w:rPr>
          <w:rFonts w:ascii="Arial" w:hAnsi="Arial" w:cs="Arial"/>
          <w:lang w:val="en-US"/>
        </w:rPr>
        <w:t>WG15</w:t>
      </w:r>
      <w:r w:rsidR="000B687B">
        <w:rPr>
          <w:rFonts w:ascii="Arial" w:hAnsi="Arial" w:cs="Arial"/>
          <w:lang w:val="en-US"/>
        </w:rPr>
        <w:t xml:space="preserve"> developed a modular approach addressing the different functions of VDES, i.e.  AIS, ASM, VDE TER, VDE SAT as lined out in the following table: </w:t>
      </w:r>
    </w:p>
    <w:p w14:paraId="4C579C6A" w14:textId="77777777" w:rsidR="000B687B" w:rsidRDefault="000B687B" w:rsidP="000B687B">
      <w:pPr>
        <w:rPr>
          <w:rFonts w:ascii="Arial" w:hAnsi="Arial" w:cs="Arial"/>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927"/>
        <w:gridCol w:w="1179"/>
        <w:gridCol w:w="5276"/>
      </w:tblGrid>
      <w:tr w:rsidR="000B687B" w:rsidRPr="002B42B4" w14:paraId="765BFF96" w14:textId="77777777" w:rsidTr="00FB6F04">
        <w:trPr>
          <w:trHeight w:val="289"/>
        </w:trPr>
        <w:tc>
          <w:tcPr>
            <w:tcW w:w="1237" w:type="dxa"/>
            <w:shd w:val="clear" w:color="auto" w:fill="auto"/>
            <w:noWrap/>
            <w:hideMark/>
          </w:tcPr>
          <w:p w14:paraId="58186F17" w14:textId="77777777" w:rsidR="000B687B" w:rsidRPr="002B42B4" w:rsidRDefault="000B687B" w:rsidP="00FB6F04">
            <w:pPr>
              <w:rPr>
                <w:rFonts w:ascii="Arial" w:hAnsi="Arial" w:cs="Arial"/>
              </w:rPr>
            </w:pPr>
            <w:r w:rsidRPr="002B42B4">
              <w:rPr>
                <w:rFonts w:ascii="Arial" w:hAnsi="Arial" w:cs="Arial"/>
              </w:rPr>
              <w:t>Std#</w:t>
            </w:r>
          </w:p>
        </w:tc>
        <w:tc>
          <w:tcPr>
            <w:tcW w:w="998" w:type="dxa"/>
            <w:shd w:val="clear" w:color="auto" w:fill="auto"/>
            <w:noWrap/>
            <w:hideMark/>
          </w:tcPr>
          <w:p w14:paraId="3C6AA45D" w14:textId="77777777" w:rsidR="000B687B" w:rsidRPr="002B42B4" w:rsidRDefault="000B687B" w:rsidP="00FB6F04">
            <w:pPr>
              <w:rPr>
                <w:rFonts w:ascii="Arial" w:hAnsi="Arial" w:cs="Arial"/>
              </w:rPr>
            </w:pPr>
            <w:r w:rsidRPr="002B42B4">
              <w:rPr>
                <w:rFonts w:ascii="Arial" w:hAnsi="Arial" w:cs="Arial"/>
              </w:rPr>
              <w:t>Title</w:t>
            </w:r>
          </w:p>
        </w:tc>
        <w:tc>
          <w:tcPr>
            <w:tcW w:w="7053" w:type="dxa"/>
            <w:gridSpan w:val="2"/>
            <w:shd w:val="clear" w:color="auto" w:fill="auto"/>
            <w:noWrap/>
            <w:hideMark/>
          </w:tcPr>
          <w:p w14:paraId="623069E9" w14:textId="77777777" w:rsidR="000B687B" w:rsidRPr="002B42B4" w:rsidRDefault="000B687B" w:rsidP="00FB6F04">
            <w:pPr>
              <w:rPr>
                <w:rFonts w:ascii="Arial" w:hAnsi="Arial" w:cs="Arial"/>
              </w:rPr>
            </w:pPr>
            <w:r w:rsidRPr="002B42B4">
              <w:rPr>
                <w:rFonts w:ascii="Arial" w:hAnsi="Arial" w:cs="Arial"/>
              </w:rPr>
              <w:t>Content</w:t>
            </w:r>
          </w:p>
        </w:tc>
      </w:tr>
      <w:tr w:rsidR="000B687B" w:rsidRPr="002B42B4" w14:paraId="5B6D68AD" w14:textId="77777777" w:rsidTr="00FB6F04">
        <w:trPr>
          <w:trHeight w:val="289"/>
        </w:trPr>
        <w:tc>
          <w:tcPr>
            <w:tcW w:w="1237" w:type="dxa"/>
            <w:shd w:val="clear" w:color="auto" w:fill="auto"/>
            <w:noWrap/>
            <w:hideMark/>
          </w:tcPr>
          <w:p w14:paraId="42690591" w14:textId="77777777" w:rsidR="000B687B" w:rsidRPr="002B42B4" w:rsidRDefault="000B687B" w:rsidP="00FB6F04">
            <w:pPr>
              <w:rPr>
                <w:rFonts w:ascii="Arial" w:hAnsi="Arial" w:cs="Arial"/>
              </w:rPr>
            </w:pPr>
            <w:r w:rsidRPr="002B42B4">
              <w:rPr>
                <w:rFonts w:ascii="Arial" w:hAnsi="Arial" w:cs="Arial"/>
              </w:rPr>
              <w:t>IEC 61993-2</w:t>
            </w:r>
          </w:p>
        </w:tc>
        <w:tc>
          <w:tcPr>
            <w:tcW w:w="998" w:type="dxa"/>
            <w:shd w:val="clear" w:color="auto" w:fill="auto"/>
            <w:noWrap/>
            <w:hideMark/>
          </w:tcPr>
          <w:p w14:paraId="5207710E" w14:textId="77777777" w:rsidR="000B687B" w:rsidRPr="002B42B4" w:rsidRDefault="000B687B" w:rsidP="00FB6F04">
            <w:pPr>
              <w:rPr>
                <w:rFonts w:ascii="Arial" w:hAnsi="Arial" w:cs="Arial"/>
              </w:rPr>
            </w:pPr>
            <w:r w:rsidRPr="002B42B4">
              <w:rPr>
                <w:rFonts w:ascii="Arial" w:hAnsi="Arial" w:cs="Arial"/>
              </w:rPr>
              <w:t xml:space="preserve">AIS </w:t>
            </w:r>
          </w:p>
        </w:tc>
        <w:tc>
          <w:tcPr>
            <w:tcW w:w="7053" w:type="dxa"/>
            <w:gridSpan w:val="2"/>
            <w:shd w:val="clear" w:color="auto" w:fill="auto"/>
            <w:noWrap/>
            <w:hideMark/>
          </w:tcPr>
          <w:p w14:paraId="0288F6B6" w14:textId="77777777" w:rsidR="000B687B" w:rsidRPr="002B42B4" w:rsidRDefault="000B687B" w:rsidP="00FB6F04">
            <w:pPr>
              <w:rPr>
                <w:rFonts w:ascii="Arial" w:hAnsi="Arial" w:cs="Arial"/>
                <w:lang w:val="en-US"/>
              </w:rPr>
            </w:pPr>
            <w:r w:rsidRPr="002B42B4">
              <w:rPr>
                <w:rFonts w:ascii="Arial" w:hAnsi="Arial" w:cs="Arial"/>
                <w:lang w:val="en-US"/>
              </w:rPr>
              <w:t>All relevant aspects for AIS as mandated by IMO</w:t>
            </w:r>
          </w:p>
        </w:tc>
      </w:tr>
      <w:tr w:rsidR="000B687B" w:rsidRPr="002B42B4" w14:paraId="5ED171A4" w14:textId="77777777" w:rsidTr="00FB6F04">
        <w:trPr>
          <w:trHeight w:val="300"/>
        </w:trPr>
        <w:tc>
          <w:tcPr>
            <w:tcW w:w="1237" w:type="dxa"/>
            <w:shd w:val="clear" w:color="auto" w:fill="auto"/>
            <w:noWrap/>
            <w:hideMark/>
          </w:tcPr>
          <w:p w14:paraId="0F559669" w14:textId="77777777" w:rsidR="000B687B" w:rsidRPr="002B42B4" w:rsidRDefault="000B687B" w:rsidP="00FB6F04">
            <w:pPr>
              <w:rPr>
                <w:rFonts w:ascii="Arial" w:hAnsi="Arial" w:cs="Arial"/>
                <w:lang w:val="en-US"/>
              </w:rPr>
            </w:pPr>
          </w:p>
        </w:tc>
        <w:tc>
          <w:tcPr>
            <w:tcW w:w="998" w:type="dxa"/>
            <w:shd w:val="clear" w:color="auto" w:fill="auto"/>
            <w:noWrap/>
            <w:hideMark/>
          </w:tcPr>
          <w:p w14:paraId="6177F14A" w14:textId="77777777" w:rsidR="000B687B" w:rsidRPr="002B42B4" w:rsidRDefault="000B687B" w:rsidP="00FB6F04">
            <w:pPr>
              <w:rPr>
                <w:rFonts w:ascii="Arial" w:hAnsi="Arial" w:cs="Arial"/>
                <w:lang w:val="en-US"/>
              </w:rPr>
            </w:pPr>
          </w:p>
        </w:tc>
        <w:tc>
          <w:tcPr>
            <w:tcW w:w="1275" w:type="dxa"/>
            <w:shd w:val="clear" w:color="auto" w:fill="auto"/>
            <w:noWrap/>
            <w:hideMark/>
          </w:tcPr>
          <w:p w14:paraId="51709819" w14:textId="77777777" w:rsidR="000B687B" w:rsidRPr="002B42B4" w:rsidRDefault="000B687B" w:rsidP="00FB6F04">
            <w:pPr>
              <w:rPr>
                <w:rFonts w:ascii="Arial" w:hAnsi="Arial" w:cs="Arial"/>
                <w:lang w:val="en-US"/>
              </w:rPr>
            </w:pPr>
          </w:p>
        </w:tc>
        <w:tc>
          <w:tcPr>
            <w:tcW w:w="5778" w:type="dxa"/>
            <w:shd w:val="clear" w:color="auto" w:fill="auto"/>
            <w:noWrap/>
            <w:hideMark/>
          </w:tcPr>
          <w:p w14:paraId="6787C65B" w14:textId="77777777" w:rsidR="000B687B" w:rsidRPr="002B42B4" w:rsidRDefault="000B687B" w:rsidP="00FB6F04">
            <w:pPr>
              <w:rPr>
                <w:rFonts w:ascii="Arial" w:hAnsi="Arial" w:cs="Arial"/>
                <w:lang w:val="en-US"/>
              </w:rPr>
            </w:pPr>
          </w:p>
        </w:tc>
      </w:tr>
      <w:tr w:rsidR="000B687B" w:rsidRPr="002B42B4" w14:paraId="7F9AD5AD" w14:textId="77777777" w:rsidTr="00FB6F04">
        <w:trPr>
          <w:trHeight w:val="300"/>
        </w:trPr>
        <w:tc>
          <w:tcPr>
            <w:tcW w:w="1237" w:type="dxa"/>
            <w:vMerge w:val="restart"/>
            <w:shd w:val="clear" w:color="auto" w:fill="auto"/>
            <w:noWrap/>
            <w:hideMark/>
          </w:tcPr>
          <w:p w14:paraId="24017F97" w14:textId="77777777" w:rsidR="000B687B" w:rsidRPr="002B42B4" w:rsidRDefault="000B687B" w:rsidP="00FB6F04">
            <w:pPr>
              <w:rPr>
                <w:rFonts w:ascii="Arial" w:hAnsi="Arial" w:cs="Arial"/>
              </w:rPr>
            </w:pPr>
            <w:r w:rsidRPr="002B42B4">
              <w:rPr>
                <w:rFonts w:ascii="Arial" w:hAnsi="Arial" w:cs="Arial"/>
              </w:rPr>
              <w:t>IEC 6xxxx</w:t>
            </w:r>
          </w:p>
        </w:tc>
        <w:tc>
          <w:tcPr>
            <w:tcW w:w="998" w:type="dxa"/>
            <w:vMerge w:val="restart"/>
            <w:shd w:val="clear" w:color="auto" w:fill="auto"/>
            <w:noWrap/>
            <w:hideMark/>
          </w:tcPr>
          <w:p w14:paraId="6888839E" w14:textId="77777777" w:rsidR="000B687B" w:rsidRPr="002B42B4" w:rsidRDefault="000B687B" w:rsidP="00FB6F04">
            <w:pPr>
              <w:rPr>
                <w:rFonts w:ascii="Arial" w:hAnsi="Arial" w:cs="Arial"/>
              </w:rPr>
            </w:pPr>
            <w:r w:rsidRPr="002B42B4">
              <w:rPr>
                <w:rFonts w:ascii="Arial" w:hAnsi="Arial" w:cs="Arial"/>
              </w:rPr>
              <w:t>VDES</w:t>
            </w:r>
          </w:p>
        </w:tc>
        <w:tc>
          <w:tcPr>
            <w:tcW w:w="7053" w:type="dxa"/>
            <w:gridSpan w:val="2"/>
            <w:shd w:val="clear" w:color="auto" w:fill="auto"/>
            <w:noWrap/>
            <w:hideMark/>
          </w:tcPr>
          <w:p w14:paraId="582E3457" w14:textId="77777777" w:rsidR="000B687B" w:rsidRPr="002B42B4" w:rsidRDefault="000B687B" w:rsidP="00FB6F04">
            <w:pPr>
              <w:rPr>
                <w:rFonts w:ascii="Arial" w:hAnsi="Arial" w:cs="Arial"/>
                <w:lang w:val="en-US"/>
              </w:rPr>
            </w:pPr>
            <w:r w:rsidRPr="002B42B4">
              <w:rPr>
                <w:rFonts w:ascii="Arial" w:hAnsi="Arial" w:cs="Arial"/>
                <w:lang w:val="en-US"/>
              </w:rPr>
              <w:t>Introduction and scope, normative references, terms and abbreviations, overview</w:t>
            </w:r>
          </w:p>
        </w:tc>
      </w:tr>
      <w:tr w:rsidR="000B687B" w:rsidRPr="002B42B4" w14:paraId="55C663CF" w14:textId="77777777" w:rsidTr="00FB6F04">
        <w:trPr>
          <w:trHeight w:val="300"/>
        </w:trPr>
        <w:tc>
          <w:tcPr>
            <w:tcW w:w="1237" w:type="dxa"/>
            <w:vMerge/>
            <w:shd w:val="clear" w:color="auto" w:fill="auto"/>
            <w:hideMark/>
          </w:tcPr>
          <w:p w14:paraId="72045983" w14:textId="77777777" w:rsidR="000B687B" w:rsidRPr="002B42B4" w:rsidRDefault="000B687B" w:rsidP="00FB6F04">
            <w:pPr>
              <w:rPr>
                <w:rFonts w:ascii="Arial" w:hAnsi="Arial" w:cs="Arial"/>
                <w:lang w:val="en-US"/>
              </w:rPr>
            </w:pPr>
          </w:p>
        </w:tc>
        <w:tc>
          <w:tcPr>
            <w:tcW w:w="998" w:type="dxa"/>
            <w:vMerge/>
            <w:shd w:val="clear" w:color="auto" w:fill="auto"/>
            <w:hideMark/>
          </w:tcPr>
          <w:p w14:paraId="2BEAE69C" w14:textId="77777777" w:rsidR="000B687B" w:rsidRPr="002B42B4" w:rsidRDefault="000B687B" w:rsidP="00FB6F04">
            <w:pPr>
              <w:rPr>
                <w:rFonts w:ascii="Arial" w:hAnsi="Arial" w:cs="Arial"/>
                <w:lang w:val="en-US"/>
              </w:rPr>
            </w:pPr>
          </w:p>
        </w:tc>
        <w:tc>
          <w:tcPr>
            <w:tcW w:w="1275" w:type="dxa"/>
            <w:vMerge w:val="restart"/>
            <w:shd w:val="clear" w:color="auto" w:fill="auto"/>
            <w:noWrap/>
            <w:hideMark/>
          </w:tcPr>
          <w:p w14:paraId="6D9DB76D" w14:textId="77777777" w:rsidR="000B687B" w:rsidRPr="002B42B4" w:rsidRDefault="000B687B" w:rsidP="00FB6F04">
            <w:pPr>
              <w:rPr>
                <w:rFonts w:ascii="Arial" w:hAnsi="Arial" w:cs="Arial"/>
              </w:rPr>
            </w:pPr>
            <w:r w:rsidRPr="002B42B4">
              <w:rPr>
                <w:rFonts w:ascii="Arial" w:hAnsi="Arial" w:cs="Arial"/>
              </w:rPr>
              <w:t>Module A</w:t>
            </w:r>
          </w:p>
        </w:tc>
        <w:tc>
          <w:tcPr>
            <w:tcW w:w="5778" w:type="dxa"/>
            <w:shd w:val="clear" w:color="auto" w:fill="auto"/>
            <w:noWrap/>
            <w:hideMark/>
          </w:tcPr>
          <w:p w14:paraId="5692B8BF" w14:textId="77777777" w:rsidR="000B687B" w:rsidRPr="002B42B4" w:rsidRDefault="000B687B" w:rsidP="00FB6F04">
            <w:pPr>
              <w:rPr>
                <w:rFonts w:ascii="Arial" w:hAnsi="Arial" w:cs="Arial"/>
                <w:lang w:val="en-US"/>
              </w:rPr>
            </w:pPr>
            <w:r w:rsidRPr="002B42B4">
              <w:rPr>
                <w:rFonts w:ascii="Arial" w:hAnsi="Arial" w:cs="Arial"/>
                <w:lang w:val="en-US"/>
              </w:rPr>
              <w:t>Common aspects related to mobile station</w:t>
            </w:r>
          </w:p>
        </w:tc>
      </w:tr>
      <w:tr w:rsidR="000B687B" w:rsidRPr="002B42B4" w14:paraId="7C18907E" w14:textId="77777777" w:rsidTr="00FB6F04">
        <w:trPr>
          <w:trHeight w:val="300"/>
        </w:trPr>
        <w:tc>
          <w:tcPr>
            <w:tcW w:w="1237" w:type="dxa"/>
            <w:vMerge/>
            <w:shd w:val="clear" w:color="auto" w:fill="auto"/>
            <w:hideMark/>
          </w:tcPr>
          <w:p w14:paraId="36EFCFAC" w14:textId="77777777" w:rsidR="000B687B" w:rsidRPr="002B42B4" w:rsidRDefault="000B687B" w:rsidP="00FB6F04">
            <w:pPr>
              <w:rPr>
                <w:rFonts w:ascii="Arial" w:hAnsi="Arial" w:cs="Arial"/>
                <w:lang w:val="en-US"/>
              </w:rPr>
            </w:pPr>
          </w:p>
        </w:tc>
        <w:tc>
          <w:tcPr>
            <w:tcW w:w="998" w:type="dxa"/>
            <w:vMerge/>
            <w:shd w:val="clear" w:color="auto" w:fill="auto"/>
            <w:hideMark/>
          </w:tcPr>
          <w:p w14:paraId="28FEBA4D" w14:textId="77777777" w:rsidR="000B687B" w:rsidRPr="002B42B4" w:rsidRDefault="000B687B" w:rsidP="00FB6F04">
            <w:pPr>
              <w:rPr>
                <w:rFonts w:ascii="Arial" w:hAnsi="Arial" w:cs="Arial"/>
                <w:lang w:val="en-US"/>
              </w:rPr>
            </w:pPr>
          </w:p>
        </w:tc>
        <w:tc>
          <w:tcPr>
            <w:tcW w:w="1275" w:type="dxa"/>
            <w:vMerge/>
            <w:shd w:val="clear" w:color="auto" w:fill="auto"/>
            <w:hideMark/>
          </w:tcPr>
          <w:p w14:paraId="4F3DD405" w14:textId="77777777" w:rsidR="000B687B" w:rsidRPr="002B42B4" w:rsidRDefault="000B687B" w:rsidP="00FB6F04">
            <w:pPr>
              <w:rPr>
                <w:rFonts w:ascii="Arial" w:hAnsi="Arial" w:cs="Arial"/>
                <w:lang w:val="en-US"/>
              </w:rPr>
            </w:pPr>
          </w:p>
        </w:tc>
        <w:tc>
          <w:tcPr>
            <w:tcW w:w="5778" w:type="dxa"/>
            <w:shd w:val="clear" w:color="auto" w:fill="auto"/>
            <w:noWrap/>
            <w:hideMark/>
          </w:tcPr>
          <w:p w14:paraId="11FB9890" w14:textId="77777777" w:rsidR="000B687B" w:rsidRPr="002B42B4" w:rsidRDefault="000B687B" w:rsidP="00FB6F04">
            <w:pPr>
              <w:rPr>
                <w:rFonts w:ascii="Arial" w:hAnsi="Arial" w:cs="Arial"/>
                <w:lang w:val="en-US"/>
              </w:rPr>
            </w:pPr>
            <w:r w:rsidRPr="002B42B4">
              <w:rPr>
                <w:rFonts w:ascii="Arial" w:hAnsi="Arial" w:cs="Arial"/>
                <w:lang w:val="en-US"/>
              </w:rPr>
              <w:t>Common aspects related to shore station</w:t>
            </w:r>
          </w:p>
        </w:tc>
      </w:tr>
      <w:tr w:rsidR="000B687B" w:rsidRPr="002B42B4" w14:paraId="778F3359" w14:textId="77777777" w:rsidTr="00FB6F04">
        <w:trPr>
          <w:trHeight w:val="300"/>
        </w:trPr>
        <w:tc>
          <w:tcPr>
            <w:tcW w:w="1237" w:type="dxa"/>
            <w:vMerge/>
            <w:shd w:val="clear" w:color="auto" w:fill="auto"/>
            <w:hideMark/>
          </w:tcPr>
          <w:p w14:paraId="556C3D37" w14:textId="77777777" w:rsidR="000B687B" w:rsidRPr="002B42B4" w:rsidRDefault="000B687B" w:rsidP="00FB6F04">
            <w:pPr>
              <w:rPr>
                <w:rFonts w:ascii="Arial" w:hAnsi="Arial" w:cs="Arial"/>
                <w:lang w:val="en-US"/>
              </w:rPr>
            </w:pPr>
          </w:p>
        </w:tc>
        <w:tc>
          <w:tcPr>
            <w:tcW w:w="998" w:type="dxa"/>
            <w:vMerge/>
            <w:shd w:val="clear" w:color="auto" w:fill="auto"/>
            <w:hideMark/>
          </w:tcPr>
          <w:p w14:paraId="3475422B" w14:textId="77777777" w:rsidR="000B687B" w:rsidRPr="002B42B4" w:rsidRDefault="000B687B" w:rsidP="00FB6F04">
            <w:pPr>
              <w:rPr>
                <w:rFonts w:ascii="Arial" w:hAnsi="Arial" w:cs="Arial"/>
                <w:lang w:val="en-US"/>
              </w:rPr>
            </w:pPr>
          </w:p>
        </w:tc>
        <w:tc>
          <w:tcPr>
            <w:tcW w:w="1275" w:type="dxa"/>
            <w:vMerge w:val="restart"/>
            <w:shd w:val="clear" w:color="auto" w:fill="auto"/>
            <w:noWrap/>
            <w:hideMark/>
          </w:tcPr>
          <w:p w14:paraId="117847A3" w14:textId="77777777" w:rsidR="000B687B" w:rsidRPr="002B42B4" w:rsidRDefault="000B687B" w:rsidP="00FB6F04">
            <w:pPr>
              <w:rPr>
                <w:rFonts w:ascii="Arial" w:hAnsi="Arial" w:cs="Arial"/>
              </w:rPr>
            </w:pPr>
            <w:r w:rsidRPr="002B42B4">
              <w:rPr>
                <w:rFonts w:ascii="Arial" w:hAnsi="Arial" w:cs="Arial"/>
              </w:rPr>
              <w:t>Module B</w:t>
            </w:r>
          </w:p>
        </w:tc>
        <w:tc>
          <w:tcPr>
            <w:tcW w:w="5778" w:type="dxa"/>
            <w:shd w:val="clear" w:color="auto" w:fill="auto"/>
            <w:noWrap/>
            <w:hideMark/>
          </w:tcPr>
          <w:p w14:paraId="4E60EDCA" w14:textId="77777777" w:rsidR="000B687B" w:rsidRPr="002B42B4" w:rsidRDefault="000B687B" w:rsidP="00FB6F04">
            <w:pPr>
              <w:rPr>
                <w:rFonts w:ascii="Arial" w:hAnsi="Arial" w:cs="Arial"/>
                <w:lang w:val="en-US"/>
              </w:rPr>
            </w:pPr>
            <w:r w:rsidRPr="002B42B4">
              <w:rPr>
                <w:rFonts w:ascii="Arial" w:hAnsi="Arial" w:cs="Arial"/>
                <w:lang w:val="en-US"/>
              </w:rPr>
              <w:t>ASM functionality on mobile station</w:t>
            </w:r>
          </w:p>
        </w:tc>
      </w:tr>
      <w:tr w:rsidR="000B687B" w:rsidRPr="002B42B4" w14:paraId="0B503C87" w14:textId="77777777" w:rsidTr="00FB6F04">
        <w:trPr>
          <w:trHeight w:val="300"/>
        </w:trPr>
        <w:tc>
          <w:tcPr>
            <w:tcW w:w="1237" w:type="dxa"/>
            <w:vMerge/>
            <w:shd w:val="clear" w:color="auto" w:fill="auto"/>
            <w:hideMark/>
          </w:tcPr>
          <w:p w14:paraId="4BB1DCC9" w14:textId="77777777" w:rsidR="000B687B" w:rsidRPr="002B42B4" w:rsidRDefault="000B687B" w:rsidP="00FB6F04">
            <w:pPr>
              <w:rPr>
                <w:rFonts w:ascii="Arial" w:hAnsi="Arial" w:cs="Arial"/>
                <w:lang w:val="en-US"/>
              </w:rPr>
            </w:pPr>
          </w:p>
        </w:tc>
        <w:tc>
          <w:tcPr>
            <w:tcW w:w="998" w:type="dxa"/>
            <w:vMerge/>
            <w:shd w:val="clear" w:color="auto" w:fill="auto"/>
            <w:hideMark/>
          </w:tcPr>
          <w:p w14:paraId="016FE3D0" w14:textId="77777777" w:rsidR="000B687B" w:rsidRPr="002B42B4" w:rsidRDefault="000B687B" w:rsidP="00FB6F04">
            <w:pPr>
              <w:rPr>
                <w:rFonts w:ascii="Arial" w:hAnsi="Arial" w:cs="Arial"/>
                <w:lang w:val="en-US"/>
              </w:rPr>
            </w:pPr>
          </w:p>
        </w:tc>
        <w:tc>
          <w:tcPr>
            <w:tcW w:w="1275" w:type="dxa"/>
            <w:vMerge/>
            <w:shd w:val="clear" w:color="auto" w:fill="auto"/>
            <w:hideMark/>
          </w:tcPr>
          <w:p w14:paraId="3C835F68" w14:textId="77777777" w:rsidR="000B687B" w:rsidRPr="002B42B4" w:rsidRDefault="000B687B" w:rsidP="00FB6F04">
            <w:pPr>
              <w:rPr>
                <w:rFonts w:ascii="Arial" w:hAnsi="Arial" w:cs="Arial"/>
                <w:lang w:val="en-US"/>
              </w:rPr>
            </w:pPr>
          </w:p>
        </w:tc>
        <w:tc>
          <w:tcPr>
            <w:tcW w:w="5778" w:type="dxa"/>
            <w:shd w:val="clear" w:color="auto" w:fill="auto"/>
            <w:noWrap/>
            <w:hideMark/>
          </w:tcPr>
          <w:p w14:paraId="16EFDF25" w14:textId="77777777" w:rsidR="000B687B" w:rsidRPr="002B42B4" w:rsidRDefault="000B687B" w:rsidP="00FB6F04">
            <w:pPr>
              <w:rPr>
                <w:rFonts w:ascii="Arial" w:hAnsi="Arial" w:cs="Arial"/>
                <w:lang w:val="en-US"/>
              </w:rPr>
            </w:pPr>
            <w:r w:rsidRPr="002B42B4">
              <w:rPr>
                <w:rFonts w:ascii="Arial" w:hAnsi="Arial" w:cs="Arial"/>
                <w:lang w:val="en-US"/>
              </w:rPr>
              <w:t>ASM functionality on shore station</w:t>
            </w:r>
          </w:p>
        </w:tc>
      </w:tr>
      <w:tr w:rsidR="000B687B" w:rsidRPr="002B42B4" w14:paraId="6308BE4C" w14:textId="77777777" w:rsidTr="00FB6F04">
        <w:trPr>
          <w:trHeight w:val="300"/>
        </w:trPr>
        <w:tc>
          <w:tcPr>
            <w:tcW w:w="1237" w:type="dxa"/>
            <w:vMerge/>
            <w:shd w:val="clear" w:color="auto" w:fill="auto"/>
            <w:hideMark/>
          </w:tcPr>
          <w:p w14:paraId="202EAF5B" w14:textId="77777777" w:rsidR="000B687B" w:rsidRPr="002B42B4" w:rsidRDefault="000B687B" w:rsidP="00FB6F04">
            <w:pPr>
              <w:rPr>
                <w:rFonts w:ascii="Arial" w:hAnsi="Arial" w:cs="Arial"/>
                <w:lang w:val="en-US"/>
              </w:rPr>
            </w:pPr>
          </w:p>
        </w:tc>
        <w:tc>
          <w:tcPr>
            <w:tcW w:w="998" w:type="dxa"/>
            <w:vMerge/>
            <w:shd w:val="clear" w:color="auto" w:fill="auto"/>
            <w:hideMark/>
          </w:tcPr>
          <w:p w14:paraId="3A0A0542" w14:textId="77777777" w:rsidR="000B687B" w:rsidRPr="002B42B4" w:rsidRDefault="000B687B" w:rsidP="00FB6F04">
            <w:pPr>
              <w:rPr>
                <w:rFonts w:ascii="Arial" w:hAnsi="Arial" w:cs="Arial"/>
                <w:lang w:val="en-US"/>
              </w:rPr>
            </w:pPr>
          </w:p>
        </w:tc>
        <w:tc>
          <w:tcPr>
            <w:tcW w:w="1275" w:type="dxa"/>
            <w:vMerge w:val="restart"/>
            <w:shd w:val="clear" w:color="auto" w:fill="auto"/>
            <w:noWrap/>
            <w:hideMark/>
          </w:tcPr>
          <w:p w14:paraId="2D788E98" w14:textId="77777777" w:rsidR="000B687B" w:rsidRPr="002B42B4" w:rsidRDefault="000B687B" w:rsidP="00FB6F04">
            <w:pPr>
              <w:rPr>
                <w:rFonts w:ascii="Arial" w:hAnsi="Arial" w:cs="Arial"/>
              </w:rPr>
            </w:pPr>
            <w:r w:rsidRPr="002B42B4">
              <w:rPr>
                <w:rFonts w:ascii="Arial" w:hAnsi="Arial" w:cs="Arial"/>
              </w:rPr>
              <w:t>Module C</w:t>
            </w:r>
          </w:p>
        </w:tc>
        <w:tc>
          <w:tcPr>
            <w:tcW w:w="5778" w:type="dxa"/>
            <w:shd w:val="clear" w:color="auto" w:fill="auto"/>
            <w:noWrap/>
            <w:hideMark/>
          </w:tcPr>
          <w:p w14:paraId="050319FD" w14:textId="77777777" w:rsidR="000B687B" w:rsidRPr="002B42B4" w:rsidRDefault="000B687B" w:rsidP="00FB6F04">
            <w:pPr>
              <w:rPr>
                <w:rFonts w:ascii="Arial" w:hAnsi="Arial" w:cs="Arial"/>
                <w:lang w:val="en-US"/>
              </w:rPr>
            </w:pPr>
            <w:r w:rsidRPr="002B42B4">
              <w:rPr>
                <w:rFonts w:ascii="Arial" w:hAnsi="Arial" w:cs="Arial"/>
                <w:lang w:val="en-US"/>
              </w:rPr>
              <w:t>VDE TER functionality on mobile station</w:t>
            </w:r>
          </w:p>
        </w:tc>
      </w:tr>
      <w:tr w:rsidR="000B687B" w:rsidRPr="002B42B4" w14:paraId="49375CC8" w14:textId="77777777" w:rsidTr="00FB6F04">
        <w:trPr>
          <w:trHeight w:val="300"/>
        </w:trPr>
        <w:tc>
          <w:tcPr>
            <w:tcW w:w="1237" w:type="dxa"/>
            <w:vMerge/>
            <w:shd w:val="clear" w:color="auto" w:fill="auto"/>
            <w:hideMark/>
          </w:tcPr>
          <w:p w14:paraId="61795D12" w14:textId="77777777" w:rsidR="000B687B" w:rsidRPr="002B42B4" w:rsidRDefault="000B687B" w:rsidP="00FB6F04">
            <w:pPr>
              <w:rPr>
                <w:rFonts w:ascii="Arial" w:hAnsi="Arial" w:cs="Arial"/>
                <w:lang w:val="en-US"/>
              </w:rPr>
            </w:pPr>
          </w:p>
        </w:tc>
        <w:tc>
          <w:tcPr>
            <w:tcW w:w="998" w:type="dxa"/>
            <w:vMerge/>
            <w:shd w:val="clear" w:color="auto" w:fill="auto"/>
            <w:hideMark/>
          </w:tcPr>
          <w:p w14:paraId="07F47839" w14:textId="77777777" w:rsidR="000B687B" w:rsidRPr="002B42B4" w:rsidRDefault="000B687B" w:rsidP="00FB6F04">
            <w:pPr>
              <w:rPr>
                <w:rFonts w:ascii="Arial" w:hAnsi="Arial" w:cs="Arial"/>
                <w:lang w:val="en-US"/>
              </w:rPr>
            </w:pPr>
          </w:p>
        </w:tc>
        <w:tc>
          <w:tcPr>
            <w:tcW w:w="1275" w:type="dxa"/>
            <w:vMerge/>
            <w:shd w:val="clear" w:color="auto" w:fill="auto"/>
            <w:hideMark/>
          </w:tcPr>
          <w:p w14:paraId="48B4DFC6" w14:textId="77777777" w:rsidR="000B687B" w:rsidRPr="002B42B4" w:rsidRDefault="000B687B" w:rsidP="00FB6F04">
            <w:pPr>
              <w:rPr>
                <w:rFonts w:ascii="Arial" w:hAnsi="Arial" w:cs="Arial"/>
                <w:lang w:val="en-US"/>
              </w:rPr>
            </w:pPr>
          </w:p>
        </w:tc>
        <w:tc>
          <w:tcPr>
            <w:tcW w:w="5778" w:type="dxa"/>
            <w:shd w:val="clear" w:color="auto" w:fill="auto"/>
            <w:noWrap/>
            <w:hideMark/>
          </w:tcPr>
          <w:p w14:paraId="5DF98A31" w14:textId="77777777" w:rsidR="000B687B" w:rsidRPr="002B42B4" w:rsidRDefault="000B687B" w:rsidP="00FB6F04">
            <w:pPr>
              <w:rPr>
                <w:rFonts w:ascii="Arial" w:hAnsi="Arial" w:cs="Arial"/>
                <w:lang w:val="en-US"/>
              </w:rPr>
            </w:pPr>
            <w:r w:rsidRPr="002B42B4">
              <w:rPr>
                <w:rFonts w:ascii="Arial" w:hAnsi="Arial" w:cs="Arial"/>
                <w:lang w:val="en-US"/>
              </w:rPr>
              <w:t>VDE TER functionality on shore station</w:t>
            </w:r>
          </w:p>
        </w:tc>
      </w:tr>
      <w:tr w:rsidR="000B687B" w:rsidRPr="002B42B4" w14:paraId="337B204F" w14:textId="77777777" w:rsidTr="00FB6F04">
        <w:trPr>
          <w:trHeight w:val="300"/>
        </w:trPr>
        <w:tc>
          <w:tcPr>
            <w:tcW w:w="1237" w:type="dxa"/>
            <w:vMerge/>
            <w:shd w:val="clear" w:color="auto" w:fill="auto"/>
            <w:hideMark/>
          </w:tcPr>
          <w:p w14:paraId="6BEF3C78" w14:textId="77777777" w:rsidR="000B687B" w:rsidRPr="002B42B4" w:rsidRDefault="000B687B" w:rsidP="00FB6F04">
            <w:pPr>
              <w:rPr>
                <w:rFonts w:ascii="Arial" w:hAnsi="Arial" w:cs="Arial"/>
                <w:lang w:val="en-US"/>
              </w:rPr>
            </w:pPr>
          </w:p>
        </w:tc>
        <w:tc>
          <w:tcPr>
            <w:tcW w:w="998" w:type="dxa"/>
            <w:vMerge/>
            <w:shd w:val="clear" w:color="auto" w:fill="auto"/>
            <w:hideMark/>
          </w:tcPr>
          <w:p w14:paraId="53EFC34D" w14:textId="77777777" w:rsidR="000B687B" w:rsidRPr="002B42B4" w:rsidRDefault="000B687B" w:rsidP="00FB6F04">
            <w:pPr>
              <w:rPr>
                <w:rFonts w:ascii="Arial" w:hAnsi="Arial" w:cs="Arial"/>
                <w:lang w:val="en-US"/>
              </w:rPr>
            </w:pPr>
          </w:p>
        </w:tc>
        <w:tc>
          <w:tcPr>
            <w:tcW w:w="1275" w:type="dxa"/>
            <w:vMerge w:val="restart"/>
            <w:shd w:val="clear" w:color="auto" w:fill="auto"/>
            <w:noWrap/>
            <w:hideMark/>
          </w:tcPr>
          <w:p w14:paraId="3024369E" w14:textId="77777777" w:rsidR="000B687B" w:rsidRPr="002B42B4" w:rsidRDefault="000B687B" w:rsidP="00FB6F04">
            <w:pPr>
              <w:rPr>
                <w:rFonts w:ascii="Arial" w:hAnsi="Arial" w:cs="Arial"/>
              </w:rPr>
            </w:pPr>
            <w:r w:rsidRPr="002B42B4">
              <w:rPr>
                <w:rFonts w:ascii="Arial" w:hAnsi="Arial" w:cs="Arial"/>
              </w:rPr>
              <w:t>Module D</w:t>
            </w:r>
          </w:p>
        </w:tc>
        <w:tc>
          <w:tcPr>
            <w:tcW w:w="5778" w:type="dxa"/>
            <w:shd w:val="clear" w:color="auto" w:fill="auto"/>
            <w:noWrap/>
            <w:hideMark/>
          </w:tcPr>
          <w:p w14:paraId="78501679" w14:textId="77777777" w:rsidR="000B687B" w:rsidRPr="002B42B4" w:rsidRDefault="000B687B" w:rsidP="00FB6F04">
            <w:pPr>
              <w:rPr>
                <w:rFonts w:ascii="Arial" w:hAnsi="Arial" w:cs="Arial"/>
                <w:lang w:val="en-US"/>
              </w:rPr>
            </w:pPr>
            <w:r w:rsidRPr="002B42B4">
              <w:rPr>
                <w:rFonts w:ascii="Arial" w:hAnsi="Arial" w:cs="Arial"/>
                <w:lang w:val="en-US"/>
              </w:rPr>
              <w:t>VDE SAT functionality on mobile station</w:t>
            </w:r>
          </w:p>
        </w:tc>
      </w:tr>
      <w:tr w:rsidR="000B687B" w:rsidRPr="002B42B4" w14:paraId="4E42344B" w14:textId="77777777" w:rsidTr="00FB6F04">
        <w:trPr>
          <w:trHeight w:val="300"/>
        </w:trPr>
        <w:tc>
          <w:tcPr>
            <w:tcW w:w="1237" w:type="dxa"/>
            <w:vMerge/>
            <w:shd w:val="clear" w:color="auto" w:fill="auto"/>
            <w:hideMark/>
          </w:tcPr>
          <w:p w14:paraId="15935663" w14:textId="77777777" w:rsidR="000B687B" w:rsidRPr="002B42B4" w:rsidRDefault="000B687B" w:rsidP="00FB6F04">
            <w:pPr>
              <w:rPr>
                <w:rFonts w:ascii="Arial" w:hAnsi="Arial" w:cs="Arial"/>
                <w:lang w:val="en-US"/>
              </w:rPr>
            </w:pPr>
          </w:p>
        </w:tc>
        <w:tc>
          <w:tcPr>
            <w:tcW w:w="998" w:type="dxa"/>
            <w:vMerge/>
            <w:shd w:val="clear" w:color="auto" w:fill="auto"/>
            <w:hideMark/>
          </w:tcPr>
          <w:p w14:paraId="5065C5B7" w14:textId="77777777" w:rsidR="000B687B" w:rsidRPr="002B42B4" w:rsidRDefault="000B687B" w:rsidP="00FB6F04">
            <w:pPr>
              <w:rPr>
                <w:rFonts w:ascii="Arial" w:hAnsi="Arial" w:cs="Arial"/>
                <w:lang w:val="en-US"/>
              </w:rPr>
            </w:pPr>
          </w:p>
        </w:tc>
        <w:tc>
          <w:tcPr>
            <w:tcW w:w="1275" w:type="dxa"/>
            <w:vMerge/>
            <w:shd w:val="clear" w:color="auto" w:fill="auto"/>
            <w:hideMark/>
          </w:tcPr>
          <w:p w14:paraId="6B5EEEB2" w14:textId="77777777" w:rsidR="000B687B" w:rsidRPr="002B42B4" w:rsidRDefault="000B687B" w:rsidP="00FB6F04">
            <w:pPr>
              <w:rPr>
                <w:rFonts w:ascii="Arial" w:hAnsi="Arial" w:cs="Arial"/>
                <w:lang w:val="en-US"/>
              </w:rPr>
            </w:pPr>
          </w:p>
        </w:tc>
        <w:tc>
          <w:tcPr>
            <w:tcW w:w="5778" w:type="dxa"/>
            <w:shd w:val="clear" w:color="auto" w:fill="auto"/>
            <w:noWrap/>
            <w:hideMark/>
          </w:tcPr>
          <w:p w14:paraId="33F80E1D" w14:textId="77777777" w:rsidR="000B687B" w:rsidRPr="002B42B4" w:rsidRDefault="000B687B" w:rsidP="00FB6F04">
            <w:pPr>
              <w:rPr>
                <w:rFonts w:ascii="Arial" w:hAnsi="Arial" w:cs="Arial"/>
                <w:lang w:val="en-US"/>
              </w:rPr>
            </w:pPr>
            <w:r w:rsidRPr="002B42B4">
              <w:rPr>
                <w:rFonts w:ascii="Arial" w:hAnsi="Arial" w:cs="Arial"/>
                <w:lang w:val="en-US"/>
              </w:rPr>
              <w:t>VDE SAT functionality on satellite</w:t>
            </w:r>
          </w:p>
        </w:tc>
      </w:tr>
      <w:tr w:rsidR="000B687B" w:rsidRPr="002B42B4" w14:paraId="44116AF4" w14:textId="77777777" w:rsidTr="00FB6F04">
        <w:trPr>
          <w:trHeight w:val="300"/>
        </w:trPr>
        <w:tc>
          <w:tcPr>
            <w:tcW w:w="1237" w:type="dxa"/>
            <w:vMerge/>
            <w:shd w:val="clear" w:color="auto" w:fill="auto"/>
            <w:hideMark/>
          </w:tcPr>
          <w:p w14:paraId="5CDCFF34" w14:textId="77777777" w:rsidR="000B687B" w:rsidRPr="002B42B4" w:rsidRDefault="000B687B" w:rsidP="00FB6F04">
            <w:pPr>
              <w:rPr>
                <w:rFonts w:ascii="Arial" w:hAnsi="Arial" w:cs="Arial"/>
                <w:lang w:val="en-US"/>
              </w:rPr>
            </w:pPr>
          </w:p>
        </w:tc>
        <w:tc>
          <w:tcPr>
            <w:tcW w:w="998" w:type="dxa"/>
            <w:vMerge/>
            <w:shd w:val="clear" w:color="auto" w:fill="auto"/>
            <w:hideMark/>
          </w:tcPr>
          <w:p w14:paraId="2537658E" w14:textId="77777777" w:rsidR="000B687B" w:rsidRPr="002B42B4" w:rsidRDefault="000B687B" w:rsidP="00FB6F04">
            <w:pPr>
              <w:rPr>
                <w:rFonts w:ascii="Arial" w:hAnsi="Arial" w:cs="Arial"/>
                <w:lang w:val="en-US"/>
              </w:rPr>
            </w:pPr>
          </w:p>
        </w:tc>
        <w:tc>
          <w:tcPr>
            <w:tcW w:w="1275" w:type="dxa"/>
            <w:vMerge w:val="restart"/>
            <w:shd w:val="clear" w:color="auto" w:fill="auto"/>
            <w:noWrap/>
            <w:hideMark/>
          </w:tcPr>
          <w:p w14:paraId="593FAF22" w14:textId="77777777" w:rsidR="000B687B" w:rsidRPr="002B42B4" w:rsidRDefault="000B687B" w:rsidP="00FB6F04">
            <w:pPr>
              <w:rPr>
                <w:rFonts w:ascii="Arial" w:hAnsi="Arial" w:cs="Arial"/>
              </w:rPr>
            </w:pPr>
            <w:r w:rsidRPr="002B42B4">
              <w:rPr>
                <w:rFonts w:ascii="Arial" w:hAnsi="Arial" w:cs="Arial"/>
              </w:rPr>
              <w:t>Module E</w:t>
            </w:r>
          </w:p>
        </w:tc>
        <w:tc>
          <w:tcPr>
            <w:tcW w:w="5778" w:type="dxa"/>
            <w:shd w:val="clear" w:color="auto" w:fill="auto"/>
            <w:noWrap/>
            <w:hideMark/>
          </w:tcPr>
          <w:p w14:paraId="7B2E8E2E" w14:textId="77777777" w:rsidR="000B687B" w:rsidRPr="002B42B4" w:rsidRDefault="000B687B" w:rsidP="00FB6F04">
            <w:pPr>
              <w:rPr>
                <w:rFonts w:ascii="Arial" w:hAnsi="Arial" w:cs="Arial"/>
                <w:lang w:val="en-US"/>
              </w:rPr>
            </w:pPr>
            <w:r w:rsidRPr="002B42B4">
              <w:rPr>
                <w:rFonts w:ascii="Arial" w:hAnsi="Arial" w:cs="Arial"/>
                <w:lang w:val="en-US"/>
              </w:rPr>
              <w:t>Interoperability of different functions in one mobile station (AIS, ASM, VDE)</w:t>
            </w:r>
          </w:p>
        </w:tc>
      </w:tr>
      <w:tr w:rsidR="000B687B" w:rsidRPr="002B42B4" w14:paraId="59936F15" w14:textId="77777777" w:rsidTr="00FB6F04">
        <w:trPr>
          <w:trHeight w:val="300"/>
        </w:trPr>
        <w:tc>
          <w:tcPr>
            <w:tcW w:w="1237" w:type="dxa"/>
            <w:vMerge/>
            <w:shd w:val="clear" w:color="auto" w:fill="auto"/>
            <w:hideMark/>
          </w:tcPr>
          <w:p w14:paraId="6B40F060" w14:textId="77777777" w:rsidR="000B687B" w:rsidRPr="002B42B4" w:rsidRDefault="000B687B" w:rsidP="00FB6F04">
            <w:pPr>
              <w:rPr>
                <w:rFonts w:ascii="Arial" w:hAnsi="Arial" w:cs="Arial"/>
                <w:lang w:val="en-US"/>
              </w:rPr>
            </w:pPr>
          </w:p>
        </w:tc>
        <w:tc>
          <w:tcPr>
            <w:tcW w:w="998" w:type="dxa"/>
            <w:vMerge/>
            <w:shd w:val="clear" w:color="auto" w:fill="auto"/>
            <w:hideMark/>
          </w:tcPr>
          <w:p w14:paraId="355275A2" w14:textId="77777777" w:rsidR="000B687B" w:rsidRPr="002B42B4" w:rsidRDefault="000B687B" w:rsidP="00FB6F04">
            <w:pPr>
              <w:rPr>
                <w:rFonts w:ascii="Arial" w:hAnsi="Arial" w:cs="Arial"/>
                <w:lang w:val="en-US"/>
              </w:rPr>
            </w:pPr>
          </w:p>
        </w:tc>
        <w:tc>
          <w:tcPr>
            <w:tcW w:w="1275" w:type="dxa"/>
            <w:vMerge/>
            <w:shd w:val="clear" w:color="auto" w:fill="auto"/>
            <w:hideMark/>
          </w:tcPr>
          <w:p w14:paraId="37778AEA" w14:textId="77777777" w:rsidR="000B687B" w:rsidRPr="002B42B4" w:rsidRDefault="000B687B" w:rsidP="00FB6F04">
            <w:pPr>
              <w:rPr>
                <w:rFonts w:ascii="Arial" w:hAnsi="Arial" w:cs="Arial"/>
                <w:lang w:val="en-US"/>
              </w:rPr>
            </w:pPr>
          </w:p>
        </w:tc>
        <w:tc>
          <w:tcPr>
            <w:tcW w:w="5778" w:type="dxa"/>
            <w:shd w:val="clear" w:color="auto" w:fill="auto"/>
            <w:noWrap/>
            <w:hideMark/>
          </w:tcPr>
          <w:p w14:paraId="0018FC4B" w14:textId="77777777" w:rsidR="000B687B" w:rsidRPr="002B42B4" w:rsidRDefault="000B687B" w:rsidP="00FB6F04">
            <w:pPr>
              <w:rPr>
                <w:rFonts w:ascii="Arial" w:hAnsi="Arial" w:cs="Arial"/>
                <w:lang w:val="en-US"/>
              </w:rPr>
            </w:pPr>
            <w:r w:rsidRPr="002B42B4">
              <w:rPr>
                <w:rFonts w:ascii="Arial" w:hAnsi="Arial" w:cs="Arial"/>
                <w:lang w:val="en-US"/>
              </w:rPr>
              <w:t>Interoperability of different functions in one shore station (AIS, ASM, VDE)</w:t>
            </w:r>
          </w:p>
        </w:tc>
      </w:tr>
    </w:tbl>
    <w:p w14:paraId="08196E6C" w14:textId="77777777" w:rsidR="000B687B" w:rsidRDefault="000B687B" w:rsidP="000B687B">
      <w:pPr>
        <w:rPr>
          <w:rFonts w:ascii="Arial" w:hAnsi="Arial" w:cs="Arial"/>
          <w:lang w:val="en-US"/>
        </w:rPr>
      </w:pPr>
    </w:p>
    <w:p w14:paraId="52ADD4AA" w14:textId="77777777" w:rsidR="000B687B" w:rsidRDefault="000B687B" w:rsidP="000B687B">
      <w:pPr>
        <w:rPr>
          <w:rFonts w:ascii="Arial" w:hAnsi="Arial" w:cs="Arial"/>
          <w:lang w:val="en-US"/>
        </w:rPr>
      </w:pPr>
      <w:r>
        <w:rPr>
          <w:rFonts w:ascii="Arial" w:hAnsi="Arial" w:cs="Arial"/>
        </w:rPr>
        <w:t>During its meeting in Koblenz 14</w:t>
      </w:r>
      <w:r w:rsidRPr="000B687B">
        <w:rPr>
          <w:rFonts w:ascii="Arial" w:hAnsi="Arial" w:cs="Arial"/>
          <w:vertAlign w:val="superscript"/>
        </w:rPr>
        <w:t>th</w:t>
      </w:r>
      <w:r>
        <w:rPr>
          <w:rFonts w:ascii="Arial" w:hAnsi="Arial" w:cs="Arial"/>
        </w:rPr>
        <w:t xml:space="preserve"> to 18</w:t>
      </w:r>
      <w:r w:rsidRPr="000B687B">
        <w:rPr>
          <w:rFonts w:ascii="Arial" w:hAnsi="Arial" w:cs="Arial"/>
          <w:vertAlign w:val="superscript"/>
        </w:rPr>
        <w:t>th</w:t>
      </w:r>
      <w:r>
        <w:rPr>
          <w:rFonts w:ascii="Arial" w:hAnsi="Arial" w:cs="Arial"/>
        </w:rPr>
        <w:t xml:space="preserve"> May 2018 </w:t>
      </w:r>
      <w:r>
        <w:rPr>
          <w:rFonts w:ascii="Arial" w:hAnsi="Arial" w:cs="Arial"/>
          <w:lang w:val="en-US"/>
        </w:rPr>
        <w:t>WG 15 continued working on the development of Module A and Module B.</w:t>
      </w:r>
    </w:p>
    <w:p w14:paraId="71C456C5" w14:textId="77777777" w:rsidR="000B687B" w:rsidRDefault="000B687B" w:rsidP="000B687B">
      <w:pPr>
        <w:rPr>
          <w:rFonts w:ascii="Arial" w:hAnsi="Arial" w:cs="Arial"/>
          <w:lang w:val="en-US"/>
        </w:rPr>
      </w:pPr>
    </w:p>
    <w:p w14:paraId="1441BBAE" w14:textId="77777777" w:rsidR="000B687B" w:rsidRDefault="000B687B" w:rsidP="000B687B">
      <w:pPr>
        <w:rPr>
          <w:rFonts w:ascii="Arial" w:hAnsi="Arial" w:cs="Arial"/>
          <w:lang w:val="en-US"/>
        </w:rPr>
      </w:pPr>
      <w:r>
        <w:rPr>
          <w:rFonts w:ascii="Arial" w:hAnsi="Arial" w:cs="Arial"/>
          <w:lang w:val="en-US"/>
        </w:rPr>
        <w:lastRenderedPageBreak/>
        <w:t>WG 15 drafted this liaison note to IALA requiring further clarification on regarding technical issues addressed in IALA Guideline 1139.</w:t>
      </w:r>
    </w:p>
    <w:p w14:paraId="38C9BC48" w14:textId="77777777" w:rsidR="00550B8D" w:rsidRDefault="00550B8D" w:rsidP="009C4672">
      <w:pPr>
        <w:rPr>
          <w:rFonts w:ascii="Arial" w:hAnsi="Arial" w:cs="Arial"/>
        </w:rPr>
      </w:pPr>
    </w:p>
    <w:p w14:paraId="2E48E73B" w14:textId="77777777" w:rsidR="000B687B" w:rsidRPr="000B687B" w:rsidRDefault="000B687B" w:rsidP="000B687B">
      <w:pPr>
        <w:rPr>
          <w:rFonts w:ascii="Arial" w:hAnsi="Arial" w:cs="Arial"/>
          <w:b/>
        </w:rPr>
      </w:pPr>
      <w:r w:rsidRPr="000B687B">
        <w:rPr>
          <w:rFonts w:ascii="Arial" w:hAnsi="Arial" w:cs="Arial"/>
          <w:b/>
        </w:rPr>
        <w:t xml:space="preserve">Topic 1: Need to harmonize frequency error values with IALA G1139. </w:t>
      </w:r>
    </w:p>
    <w:p w14:paraId="3DDB8A71" w14:textId="77777777" w:rsidR="000B687B" w:rsidRPr="000B687B" w:rsidRDefault="000B687B" w:rsidP="000B687B">
      <w:pPr>
        <w:rPr>
          <w:rFonts w:ascii="Arial" w:hAnsi="Arial" w:cs="Arial"/>
        </w:rPr>
      </w:pPr>
      <w:r w:rsidRPr="000B687B">
        <w:rPr>
          <w:rFonts w:ascii="Arial" w:hAnsi="Arial" w:cs="Arial"/>
        </w:rPr>
        <w:t>Clause 4.2.3.7.1 Physical layer, Table 1:</w:t>
      </w:r>
    </w:p>
    <w:p w14:paraId="2A5AD9E2" w14:textId="77777777" w:rsidR="000B687B" w:rsidRPr="000B687B" w:rsidRDefault="000B687B" w:rsidP="000B687B">
      <w:pPr>
        <w:rPr>
          <w:rFonts w:ascii="Arial" w:hAnsi="Arial" w:cs="Arial"/>
        </w:rPr>
      </w:pPr>
      <w:r w:rsidRPr="000B687B">
        <w:rPr>
          <w:rFonts w:ascii="Arial" w:hAnsi="Arial" w:cs="Arial"/>
        </w:rPr>
        <w:t>WG15 proposal is to at least use same unit in all occasions where the requirements are defined. WG15 preference is that the unit shall be Hz or kHz.</w:t>
      </w:r>
    </w:p>
    <w:p w14:paraId="7A657BDB" w14:textId="77777777" w:rsidR="000B687B" w:rsidRPr="000B687B" w:rsidRDefault="000B687B" w:rsidP="000B687B">
      <w:pPr>
        <w:rPr>
          <w:rFonts w:ascii="Arial" w:hAnsi="Arial" w:cs="Arial"/>
        </w:rPr>
      </w:pPr>
      <w:r w:rsidRPr="000B687B">
        <w:rPr>
          <w:rFonts w:ascii="Arial" w:hAnsi="Arial" w:cs="Arial"/>
        </w:rPr>
        <w:t>Action: Liaison with IALA required:</w:t>
      </w:r>
    </w:p>
    <w:p w14:paraId="224D68B6" w14:textId="77777777" w:rsidR="000B687B" w:rsidRPr="000B687B" w:rsidRDefault="000B687B" w:rsidP="000B687B">
      <w:pPr>
        <w:pStyle w:val="ListParagraph"/>
        <w:numPr>
          <w:ilvl w:val="0"/>
          <w:numId w:val="14"/>
        </w:numPr>
        <w:spacing w:after="160" w:line="259" w:lineRule="auto"/>
        <w:rPr>
          <w:rFonts w:ascii="Arial" w:hAnsi="Arial" w:cs="Arial"/>
          <w:sz w:val="24"/>
          <w:szCs w:val="24"/>
          <w:lang w:val="en-GB"/>
        </w:rPr>
      </w:pPr>
      <w:r w:rsidRPr="000B687B">
        <w:rPr>
          <w:rFonts w:ascii="Arial" w:hAnsi="Arial" w:cs="Arial"/>
          <w:sz w:val="24"/>
          <w:szCs w:val="24"/>
          <w:lang w:val="en-GB"/>
        </w:rPr>
        <w:t>G1139 (general) Table 12 says 1,5 ppm under normal test conditions</w:t>
      </w:r>
    </w:p>
    <w:p w14:paraId="0EB6D42E" w14:textId="77777777" w:rsidR="000B687B" w:rsidRPr="000B687B" w:rsidRDefault="000B687B" w:rsidP="000B687B">
      <w:pPr>
        <w:pStyle w:val="ListParagraph"/>
        <w:numPr>
          <w:ilvl w:val="0"/>
          <w:numId w:val="14"/>
        </w:numPr>
        <w:spacing w:after="160" w:line="259" w:lineRule="auto"/>
        <w:rPr>
          <w:rFonts w:ascii="Arial" w:hAnsi="Arial" w:cs="Arial"/>
          <w:sz w:val="24"/>
          <w:szCs w:val="24"/>
          <w:lang w:val="en-GB"/>
        </w:rPr>
      </w:pPr>
      <w:r w:rsidRPr="000B687B">
        <w:rPr>
          <w:rFonts w:ascii="Arial" w:hAnsi="Arial" w:cs="Arial"/>
          <w:sz w:val="24"/>
          <w:szCs w:val="24"/>
          <w:lang w:val="en-GB"/>
        </w:rPr>
        <w:t>G1139 (ASM) Table 23 says 500 Hz under normal test conditions</w:t>
      </w:r>
    </w:p>
    <w:p w14:paraId="16F695D2" w14:textId="77777777" w:rsidR="000B687B" w:rsidRDefault="000B687B" w:rsidP="000B687B">
      <w:pPr>
        <w:rPr>
          <w:rFonts w:ascii="Arial" w:hAnsi="Arial" w:cs="Arial"/>
        </w:rPr>
      </w:pPr>
      <w:r w:rsidRPr="000B687B">
        <w:rPr>
          <w:rFonts w:ascii="Arial" w:hAnsi="Arial" w:cs="Arial"/>
        </w:rPr>
        <w:t>WG15 requests advice from IALA ENAV WG3 on why different values for frequency error are used in G1139.</w:t>
      </w:r>
    </w:p>
    <w:p w14:paraId="0CDE5A1B" w14:textId="77777777" w:rsidR="00F14996" w:rsidRPr="000B687B" w:rsidRDefault="00F14996" w:rsidP="00F14996">
      <w:pPr>
        <w:rPr>
          <w:ins w:id="6" w:author="Bober" w:date="2018-07-19T08:32:00Z"/>
          <w:rFonts w:ascii="Arial" w:hAnsi="Arial" w:cs="Arial"/>
        </w:rPr>
      </w:pPr>
      <w:ins w:id="7" w:author="Bober" w:date="2018-07-19T08:32:00Z">
        <w:r>
          <w:rPr>
            <w:rFonts w:ascii="Arial" w:hAnsi="Arial" w:cs="Arial"/>
          </w:rPr>
          <w:t>IALA: harmonized 1.5 ppm</w:t>
        </w:r>
      </w:ins>
    </w:p>
    <w:p w14:paraId="493375DB" w14:textId="77777777" w:rsidR="000B687B" w:rsidRPr="000B687B" w:rsidRDefault="000B687B" w:rsidP="000B687B">
      <w:pPr>
        <w:rPr>
          <w:rFonts w:ascii="Arial" w:hAnsi="Arial" w:cs="Arial"/>
        </w:rPr>
      </w:pPr>
    </w:p>
    <w:p w14:paraId="563D274D" w14:textId="77777777" w:rsidR="000B687B" w:rsidRPr="000B687B" w:rsidRDefault="000B687B" w:rsidP="000B687B">
      <w:pPr>
        <w:rPr>
          <w:rFonts w:ascii="Arial" w:hAnsi="Arial" w:cs="Arial"/>
          <w:b/>
        </w:rPr>
      </w:pPr>
      <w:r w:rsidRPr="000B687B">
        <w:rPr>
          <w:rFonts w:ascii="Arial" w:hAnsi="Arial" w:cs="Arial"/>
          <w:b/>
        </w:rPr>
        <w:t xml:space="preserve">Topic 2: frequency error limit for extreme conditions. </w:t>
      </w:r>
    </w:p>
    <w:p w14:paraId="03199F86" w14:textId="77777777" w:rsidR="000B687B" w:rsidRPr="000B687B" w:rsidRDefault="000B687B" w:rsidP="000B687B">
      <w:pPr>
        <w:rPr>
          <w:rFonts w:ascii="Arial" w:hAnsi="Arial" w:cs="Arial"/>
        </w:rPr>
      </w:pPr>
      <w:r w:rsidRPr="000B687B">
        <w:rPr>
          <w:rFonts w:ascii="Arial" w:hAnsi="Arial" w:cs="Arial"/>
        </w:rPr>
        <w:t>Clause 4.2.3.7.1 Physical layer, Table 1:</w:t>
      </w:r>
    </w:p>
    <w:p w14:paraId="09099666" w14:textId="77777777" w:rsidR="000B687B" w:rsidRPr="000B687B" w:rsidRDefault="000B687B" w:rsidP="000B687B">
      <w:pPr>
        <w:rPr>
          <w:rFonts w:ascii="Arial" w:hAnsi="Arial" w:cs="Arial"/>
        </w:rPr>
      </w:pPr>
      <w:r w:rsidRPr="000B687B">
        <w:rPr>
          <w:rFonts w:ascii="Arial" w:hAnsi="Arial" w:cs="Arial"/>
        </w:rPr>
        <w:t>WG15 tentative proposal is to introduce relaxed requirement for extreme test condition. The proposed maximum frequency error under extreme conditions is +/- 1 kHz.</w:t>
      </w:r>
    </w:p>
    <w:p w14:paraId="4FDB7BCE" w14:textId="77777777" w:rsidR="000B687B" w:rsidRDefault="000B687B" w:rsidP="000B687B">
      <w:pPr>
        <w:rPr>
          <w:ins w:id="8" w:author="Bober" w:date="2018-07-19T08:33:00Z"/>
          <w:rFonts w:ascii="Arial" w:hAnsi="Arial" w:cs="Arial"/>
        </w:rPr>
      </w:pPr>
      <w:r w:rsidRPr="000B687B">
        <w:rPr>
          <w:rFonts w:ascii="Arial" w:hAnsi="Arial" w:cs="Arial"/>
        </w:rPr>
        <w:t>Action: WG15 requests advice from IALA ENAV WG3 on if 1 kHz frequency error may be allowed for VDES transmitter.</w:t>
      </w:r>
    </w:p>
    <w:p w14:paraId="322979E0" w14:textId="77777777" w:rsidR="00F14996" w:rsidRPr="000B687B" w:rsidRDefault="00F14996" w:rsidP="000B687B">
      <w:pPr>
        <w:rPr>
          <w:rFonts w:ascii="Arial" w:hAnsi="Arial" w:cs="Arial"/>
        </w:rPr>
      </w:pPr>
      <w:ins w:id="9" w:author="Bober" w:date="2018-07-19T08:33:00Z">
        <w:r>
          <w:rPr>
            <w:rFonts w:ascii="Arial" w:hAnsi="Arial" w:cs="Arial"/>
          </w:rPr>
          <w:t>IALA: +/- 3ppm</w:t>
        </w:r>
      </w:ins>
    </w:p>
    <w:p w14:paraId="7C354E14" w14:textId="77777777" w:rsidR="000B687B" w:rsidRPr="000B687B" w:rsidRDefault="000B687B" w:rsidP="000B687B">
      <w:pPr>
        <w:rPr>
          <w:rFonts w:ascii="Arial" w:hAnsi="Arial" w:cs="Arial"/>
        </w:rPr>
      </w:pPr>
    </w:p>
    <w:p w14:paraId="24014EF4" w14:textId="77777777" w:rsidR="000B687B" w:rsidRPr="000B687B" w:rsidRDefault="000B687B" w:rsidP="000B687B">
      <w:pPr>
        <w:rPr>
          <w:rFonts w:ascii="Arial" w:hAnsi="Arial" w:cs="Arial"/>
          <w:b/>
        </w:rPr>
      </w:pPr>
      <w:r w:rsidRPr="000B687B">
        <w:rPr>
          <w:rFonts w:ascii="Arial" w:hAnsi="Arial" w:cs="Arial"/>
          <w:b/>
        </w:rPr>
        <w:t xml:space="preserve">Topic 3: slotted modulation mask, definition of 0 </w:t>
      </w:r>
      <w:proofErr w:type="spellStart"/>
      <w:r w:rsidRPr="000B687B">
        <w:rPr>
          <w:rFonts w:ascii="Arial" w:hAnsi="Arial" w:cs="Arial"/>
          <w:b/>
        </w:rPr>
        <w:t>dBc</w:t>
      </w:r>
      <w:proofErr w:type="spellEnd"/>
      <w:r w:rsidRPr="000B687B">
        <w:rPr>
          <w:rFonts w:ascii="Arial" w:hAnsi="Arial" w:cs="Arial"/>
          <w:b/>
        </w:rPr>
        <w:t xml:space="preserve">. </w:t>
      </w:r>
    </w:p>
    <w:p w14:paraId="613E9984" w14:textId="77777777" w:rsidR="000B687B" w:rsidRDefault="000B687B" w:rsidP="000B687B">
      <w:pPr>
        <w:rPr>
          <w:ins w:id="10" w:author="Bober" w:date="2018-07-20T03:29:00Z"/>
          <w:rFonts w:ascii="Arial" w:hAnsi="Arial" w:cs="Arial"/>
        </w:rPr>
      </w:pPr>
      <w:r w:rsidRPr="000B687B">
        <w:rPr>
          <w:rFonts w:ascii="Arial" w:hAnsi="Arial" w:cs="Arial"/>
        </w:rPr>
        <w:t xml:space="preserve">WG15 requests IALA ENAV WG3 advice on definition of 0 </w:t>
      </w:r>
      <w:proofErr w:type="spellStart"/>
      <w:r w:rsidRPr="000B687B">
        <w:rPr>
          <w:rFonts w:ascii="Arial" w:hAnsi="Arial" w:cs="Arial"/>
        </w:rPr>
        <w:t>dBc</w:t>
      </w:r>
      <w:proofErr w:type="spellEnd"/>
      <w:r w:rsidRPr="000B687B">
        <w:rPr>
          <w:rFonts w:ascii="Arial" w:hAnsi="Arial" w:cs="Arial"/>
        </w:rPr>
        <w:t xml:space="preserve"> value on IALA G1139 Figure 16 (slotted transmission mask) when applied to non-constant envelope modulation. The advice is requested in detail on if 0 </w:t>
      </w:r>
      <w:proofErr w:type="spellStart"/>
      <w:r w:rsidRPr="000B687B">
        <w:rPr>
          <w:rFonts w:ascii="Arial" w:hAnsi="Arial" w:cs="Arial"/>
        </w:rPr>
        <w:t>dBc</w:t>
      </w:r>
      <w:proofErr w:type="spellEnd"/>
      <w:r w:rsidRPr="000B687B">
        <w:rPr>
          <w:rFonts w:ascii="Arial" w:hAnsi="Arial" w:cs="Arial"/>
        </w:rPr>
        <w:t xml:space="preserve"> limit on mask is for carrier power without modulation or if it is intended as an absolute limit for maximum peak power.</w:t>
      </w:r>
    </w:p>
    <w:p w14:paraId="3994439B" w14:textId="77777777" w:rsidR="00AE2BB6" w:rsidRDefault="00AE2BB6" w:rsidP="000B687B">
      <w:pPr>
        <w:rPr>
          <w:ins w:id="11" w:author="Bober" w:date="2018-07-20T03:31:00Z"/>
          <w:rFonts w:ascii="Arial" w:hAnsi="Arial" w:cs="Arial"/>
        </w:rPr>
      </w:pPr>
      <w:ins w:id="12" w:author="Bober" w:date="2018-07-20T03:29:00Z">
        <w:r>
          <w:rPr>
            <w:rFonts w:ascii="Arial" w:hAnsi="Arial" w:cs="Arial"/>
          </w:rPr>
          <w:t>IALA: Amend Table 12</w:t>
        </w:r>
      </w:ins>
      <w:ins w:id="13" w:author="Bober" w:date="2018-07-20T03:31:00Z">
        <w:r>
          <w:rPr>
            <w:rFonts w:ascii="Arial" w:hAnsi="Arial" w:cs="Arial"/>
          </w:rPr>
          <w:t xml:space="preserve"> Transmitter Parameters</w:t>
        </w:r>
      </w:ins>
      <w:ins w:id="14" w:author="Bober" w:date="2018-07-20T03:33:00Z">
        <w:r>
          <w:rPr>
            <w:rFonts w:ascii="Arial" w:hAnsi="Arial" w:cs="Arial"/>
          </w:rPr>
          <w:t>:</w:t>
        </w:r>
      </w:ins>
    </w:p>
    <w:p w14:paraId="07F2654F" w14:textId="77777777" w:rsidR="00AE2BB6" w:rsidRDefault="00AE2BB6" w:rsidP="00A26059">
      <w:pPr>
        <w:numPr>
          <w:ilvl w:val="0"/>
          <w:numId w:val="17"/>
        </w:numPr>
        <w:rPr>
          <w:ins w:id="15" w:author="Bober" w:date="2018-07-20T03:32:00Z"/>
          <w:rFonts w:ascii="Arial" w:hAnsi="Arial" w:cs="Arial"/>
        </w:rPr>
      </w:pPr>
      <w:ins w:id="16" w:author="Bober" w:date="2018-07-20T03:32:00Z">
        <w:r>
          <w:rPr>
            <w:rFonts w:ascii="Arial" w:hAnsi="Arial" w:cs="Arial"/>
          </w:rPr>
          <w:t>0dBc refers to 12,5 W average</w:t>
        </w:r>
      </w:ins>
    </w:p>
    <w:p w14:paraId="79252C90" w14:textId="77777777" w:rsidR="00AE2BB6" w:rsidRDefault="00AE2BB6" w:rsidP="00A26059">
      <w:pPr>
        <w:numPr>
          <w:ilvl w:val="0"/>
          <w:numId w:val="17"/>
        </w:numPr>
        <w:rPr>
          <w:ins w:id="17" w:author="Bober" w:date="2018-07-20T03:32:00Z"/>
          <w:rFonts w:ascii="Arial" w:hAnsi="Arial" w:cs="Arial"/>
        </w:rPr>
      </w:pPr>
      <w:ins w:id="18" w:author="Bober" w:date="2018-07-20T03:32:00Z">
        <w:r>
          <w:rPr>
            <w:rFonts w:ascii="Arial" w:hAnsi="Arial" w:cs="Arial"/>
          </w:rPr>
          <w:t>Remove top line of transmission mask in Figure 14</w:t>
        </w:r>
      </w:ins>
    </w:p>
    <w:p w14:paraId="222B783D" w14:textId="77777777" w:rsidR="00AE2BB6" w:rsidRPr="000B687B" w:rsidRDefault="00AE2BB6" w:rsidP="000B687B">
      <w:pPr>
        <w:rPr>
          <w:rFonts w:ascii="Arial" w:hAnsi="Arial" w:cs="Arial"/>
        </w:rPr>
      </w:pPr>
    </w:p>
    <w:p w14:paraId="78B09399" w14:textId="77777777" w:rsidR="000B687B" w:rsidRPr="000B687B" w:rsidRDefault="000B687B" w:rsidP="000B687B">
      <w:pPr>
        <w:rPr>
          <w:rFonts w:ascii="Arial" w:hAnsi="Arial" w:cs="Arial"/>
        </w:rPr>
      </w:pPr>
    </w:p>
    <w:p w14:paraId="291B53D0" w14:textId="77777777" w:rsidR="000B687B" w:rsidRPr="000B687B" w:rsidRDefault="000B687B" w:rsidP="000B687B">
      <w:pPr>
        <w:rPr>
          <w:rFonts w:ascii="Arial" w:hAnsi="Arial" w:cs="Arial"/>
          <w:b/>
        </w:rPr>
      </w:pPr>
      <w:r w:rsidRPr="000B687B">
        <w:rPr>
          <w:rFonts w:ascii="Arial" w:hAnsi="Arial" w:cs="Arial"/>
          <w:b/>
        </w:rPr>
        <w:t>Topic 4: power setting for VDE</w:t>
      </w:r>
    </w:p>
    <w:p w14:paraId="186B1686" w14:textId="77777777" w:rsidR="000B687B" w:rsidRPr="000B687B" w:rsidRDefault="000B687B" w:rsidP="000B687B">
      <w:pPr>
        <w:rPr>
          <w:rFonts w:ascii="Arial" w:hAnsi="Arial" w:cs="Arial"/>
        </w:rPr>
      </w:pPr>
      <w:r w:rsidRPr="000B687B">
        <w:rPr>
          <w:rFonts w:ascii="Arial" w:hAnsi="Arial" w:cs="Arial"/>
        </w:rPr>
        <w:t xml:space="preserve">WG15 acknowledges that IALA G1139 introduces requirements for ASM transmitter power in Clause B.2.10. (Low power setting: 1 W PEP, high power setting 12,5 W average). However the G1139 does not state explicit power levels for VDE transmissions. </w:t>
      </w:r>
    </w:p>
    <w:p w14:paraId="5F4BE2DA" w14:textId="77777777" w:rsidR="000B687B" w:rsidRPr="000B687B" w:rsidRDefault="000B687B" w:rsidP="000B687B">
      <w:pPr>
        <w:rPr>
          <w:rFonts w:ascii="Arial" w:hAnsi="Arial" w:cs="Arial"/>
        </w:rPr>
      </w:pPr>
      <w:r w:rsidRPr="000B687B">
        <w:rPr>
          <w:rFonts w:ascii="Arial" w:hAnsi="Arial" w:cs="Arial"/>
        </w:rPr>
        <w:t>WG15 requests IALA ENAV WG3 advice on allowable power levels for VDE transmissions. WG15 proposes two power settings for discussion:</w:t>
      </w:r>
    </w:p>
    <w:p w14:paraId="7D4AACAB" w14:textId="77777777" w:rsidR="000B687B" w:rsidRPr="000B687B" w:rsidRDefault="000B687B" w:rsidP="000B687B">
      <w:pPr>
        <w:pStyle w:val="ListParagraph"/>
        <w:numPr>
          <w:ilvl w:val="0"/>
          <w:numId w:val="14"/>
        </w:numPr>
        <w:spacing w:after="160" w:line="259" w:lineRule="auto"/>
        <w:rPr>
          <w:rFonts w:ascii="Arial" w:hAnsi="Arial" w:cs="Arial"/>
          <w:sz w:val="24"/>
          <w:szCs w:val="24"/>
          <w:lang w:val="en-GB"/>
        </w:rPr>
      </w:pPr>
      <w:r w:rsidRPr="000B687B">
        <w:rPr>
          <w:rFonts w:ascii="Arial" w:hAnsi="Arial" w:cs="Arial"/>
          <w:sz w:val="24"/>
          <w:szCs w:val="24"/>
          <w:lang w:val="en-GB"/>
        </w:rPr>
        <w:t xml:space="preserve">low power setting of 1 W </w:t>
      </w:r>
      <w:ins w:id="19" w:author="Bober" w:date="2018-07-19T09:04:00Z">
        <w:r w:rsidR="007957ED" w:rsidRPr="000B687B">
          <w:rPr>
            <w:rFonts w:ascii="Arial" w:hAnsi="Arial" w:cs="Arial"/>
            <w:sz w:val="24"/>
            <w:szCs w:val="24"/>
            <w:lang w:val="en-GB"/>
          </w:rPr>
          <w:t xml:space="preserve">average </w:t>
        </w:r>
      </w:ins>
      <w:del w:id="20" w:author="Bober" w:date="2018-07-19T09:04:00Z">
        <w:r w:rsidRPr="000B687B" w:rsidDel="007957ED">
          <w:rPr>
            <w:rFonts w:ascii="Arial" w:hAnsi="Arial" w:cs="Arial"/>
            <w:sz w:val="24"/>
            <w:szCs w:val="24"/>
            <w:lang w:val="en-GB"/>
          </w:rPr>
          <w:delText>PEP</w:delText>
        </w:r>
      </w:del>
      <w:r w:rsidRPr="000B687B">
        <w:rPr>
          <w:rFonts w:ascii="Arial" w:hAnsi="Arial" w:cs="Arial"/>
          <w:sz w:val="24"/>
          <w:szCs w:val="24"/>
          <w:lang w:val="en-GB"/>
        </w:rPr>
        <w:t xml:space="preserve"> with note that this might however result in very low average power for example if using 16QAM;</w:t>
      </w:r>
    </w:p>
    <w:p w14:paraId="34CF1668" w14:textId="77777777" w:rsidR="000B687B" w:rsidRPr="000B687B" w:rsidRDefault="000B687B" w:rsidP="000B687B">
      <w:pPr>
        <w:pStyle w:val="ListParagraph"/>
        <w:numPr>
          <w:ilvl w:val="0"/>
          <w:numId w:val="14"/>
        </w:numPr>
        <w:spacing w:after="160" w:line="259" w:lineRule="auto"/>
        <w:rPr>
          <w:rFonts w:ascii="Arial" w:hAnsi="Arial" w:cs="Arial"/>
          <w:sz w:val="24"/>
          <w:szCs w:val="24"/>
          <w:lang w:val="en-GB"/>
        </w:rPr>
      </w:pPr>
      <w:r w:rsidRPr="000B687B">
        <w:rPr>
          <w:rFonts w:ascii="Arial" w:hAnsi="Arial" w:cs="Arial"/>
          <w:sz w:val="24"/>
          <w:szCs w:val="24"/>
          <w:lang w:val="en-GB"/>
        </w:rPr>
        <w:t>high power setting of 12,5 W average.</w:t>
      </w:r>
    </w:p>
    <w:p w14:paraId="079B580B" w14:textId="77777777" w:rsidR="000B687B" w:rsidRPr="000B687B" w:rsidRDefault="000B687B" w:rsidP="000B687B">
      <w:pPr>
        <w:rPr>
          <w:rFonts w:ascii="Arial" w:hAnsi="Arial" w:cs="Arial"/>
        </w:rPr>
      </w:pPr>
    </w:p>
    <w:p w14:paraId="6D8D63AD" w14:textId="77777777" w:rsidR="000B687B" w:rsidRPr="00145F94" w:rsidRDefault="000B687B" w:rsidP="000B687B">
      <w:pPr>
        <w:rPr>
          <w:rFonts w:ascii="Arial" w:hAnsi="Arial" w:cs="Arial"/>
        </w:rPr>
      </w:pPr>
      <w:r w:rsidRPr="00145F94">
        <w:rPr>
          <w:rFonts w:ascii="Arial" w:hAnsi="Arial" w:cs="Arial"/>
          <w:b/>
        </w:rPr>
        <w:lastRenderedPageBreak/>
        <w:t>Topic 5: request to Derek: amend ASM slotted modulation mask figure (Figure</w:t>
      </w:r>
      <w:r w:rsidRPr="00145F94">
        <w:rPr>
          <w:rFonts w:ascii="Arial" w:hAnsi="Arial" w:cs="Arial"/>
        </w:rPr>
        <w:t xml:space="preserve"> 1) so that so that lines after +/- 62,5 kHz be deleted as they are on spurious domain where requirement is in </w:t>
      </w:r>
      <w:proofErr w:type="spellStart"/>
      <w:r w:rsidRPr="00145F94">
        <w:rPr>
          <w:rFonts w:ascii="Arial" w:hAnsi="Arial" w:cs="Arial"/>
        </w:rPr>
        <w:t>dBm</w:t>
      </w:r>
      <w:proofErr w:type="spellEnd"/>
      <w:r w:rsidRPr="00145F94">
        <w:rPr>
          <w:rFonts w:ascii="Arial" w:hAnsi="Arial" w:cs="Arial"/>
        </w:rPr>
        <w:t xml:space="preserve">, not </w:t>
      </w:r>
      <w:proofErr w:type="spellStart"/>
      <w:r w:rsidRPr="00145F94">
        <w:rPr>
          <w:rFonts w:ascii="Arial" w:hAnsi="Arial" w:cs="Arial"/>
        </w:rPr>
        <w:t>dBc</w:t>
      </w:r>
      <w:proofErr w:type="spellEnd"/>
      <w:r w:rsidRPr="00145F94">
        <w:rPr>
          <w:rFonts w:ascii="Arial" w:hAnsi="Arial" w:cs="Arial"/>
        </w:rPr>
        <w:t>.</w:t>
      </w:r>
    </w:p>
    <w:p w14:paraId="6435E133" w14:textId="77777777" w:rsidR="000B687B" w:rsidRPr="00145F94" w:rsidRDefault="000B687B" w:rsidP="000B687B">
      <w:pPr>
        <w:rPr>
          <w:rFonts w:ascii="Arial" w:hAnsi="Arial" w:cs="Arial"/>
        </w:rPr>
      </w:pPr>
    </w:p>
    <w:p w14:paraId="020D5D63" w14:textId="77777777" w:rsidR="000B687B" w:rsidRPr="00145F94" w:rsidRDefault="000B687B" w:rsidP="000B687B">
      <w:pPr>
        <w:rPr>
          <w:rFonts w:ascii="Arial" w:hAnsi="Arial" w:cs="Arial"/>
          <w:b/>
        </w:rPr>
      </w:pPr>
      <w:r w:rsidRPr="00145F94">
        <w:rPr>
          <w:rFonts w:ascii="Arial" w:hAnsi="Arial" w:cs="Arial"/>
          <w:b/>
        </w:rPr>
        <w:t xml:space="preserve">Topic 6: Modulation accuracy requirements </w:t>
      </w:r>
    </w:p>
    <w:p w14:paraId="55C45C1B" w14:textId="77777777" w:rsidR="000B687B" w:rsidRPr="00145F94" w:rsidRDefault="000B687B" w:rsidP="000B687B">
      <w:pPr>
        <w:rPr>
          <w:rFonts w:ascii="Arial" w:hAnsi="Arial" w:cs="Arial"/>
          <w:b/>
        </w:rPr>
      </w:pPr>
      <w:r w:rsidRPr="00145F94">
        <w:rPr>
          <w:rFonts w:ascii="Arial" w:hAnsi="Arial" w:cs="Arial"/>
          <w:b/>
        </w:rPr>
        <w:t>(Derek to pls revise following</w:t>
      </w:r>
      <w:r w:rsidRPr="00145F94">
        <w:rPr>
          <w:rFonts w:ascii="Arial" w:hAnsi="Arial" w:cs="Arial"/>
        </w:rPr>
        <w:t xml:space="preserve"> </w:t>
      </w:r>
      <w:r w:rsidRPr="00145F94">
        <w:rPr>
          <w:rFonts w:ascii="Arial" w:hAnsi="Arial" w:cs="Arial"/>
          <w:b/>
        </w:rPr>
        <w:t>before liaising IALA)</w:t>
      </w:r>
    </w:p>
    <w:p w14:paraId="690E5A0A" w14:textId="77777777" w:rsidR="000B687B" w:rsidRPr="00145F94" w:rsidRDefault="000B687B" w:rsidP="000B687B">
      <w:pPr>
        <w:rPr>
          <w:rFonts w:ascii="Arial" w:hAnsi="Arial" w:cs="Arial"/>
        </w:rPr>
      </w:pPr>
      <w:r w:rsidRPr="00145F94">
        <w:rPr>
          <w:rFonts w:ascii="Arial" w:hAnsi="Arial" w:cs="Arial"/>
        </w:rPr>
        <w:t>WG15 requests IALA ENAV WG3 advice on following proposed requirement for modulation accuracy of ASM transmissions (pi/4 QPSK):</w:t>
      </w:r>
    </w:p>
    <w:p w14:paraId="66A1277E" w14:textId="77777777" w:rsidR="000B687B" w:rsidRPr="00145F94" w:rsidRDefault="000B687B" w:rsidP="000B687B">
      <w:pPr>
        <w:pStyle w:val="ListBullet"/>
        <w:numPr>
          <w:ilvl w:val="0"/>
          <w:numId w:val="16"/>
        </w:numPr>
        <w:rPr>
          <w:spacing w:val="0"/>
          <w:sz w:val="24"/>
          <w:szCs w:val="24"/>
          <w:lang w:eastAsia="en-US"/>
        </w:rPr>
      </w:pPr>
      <w:r w:rsidRPr="00145F94">
        <w:rPr>
          <w:spacing w:val="0"/>
          <w:sz w:val="24"/>
          <w:szCs w:val="24"/>
          <w:lang w:eastAsia="en-US"/>
        </w:rPr>
        <w:t xml:space="preserve">the RMS </w:t>
      </w:r>
      <w:ins w:id="21" w:author="Bober" w:date="2018-07-19T09:15:00Z">
        <w:r w:rsidR="00580C6D" w:rsidRPr="00145F94">
          <w:rPr>
            <w:spacing w:val="0"/>
            <w:sz w:val="24"/>
            <w:szCs w:val="24"/>
            <w:lang w:eastAsia="en-US"/>
          </w:rPr>
          <w:t xml:space="preserve">error </w:t>
        </w:r>
      </w:ins>
      <w:r w:rsidRPr="00145F94">
        <w:rPr>
          <w:spacing w:val="0"/>
          <w:sz w:val="24"/>
          <w:szCs w:val="24"/>
          <w:lang w:eastAsia="en-US"/>
        </w:rPr>
        <w:t xml:space="preserve">vector </w:t>
      </w:r>
      <w:del w:id="22" w:author="Bober" w:date="2018-07-19T09:15:00Z">
        <w:r w:rsidRPr="00145F94" w:rsidDel="00580C6D">
          <w:rPr>
            <w:spacing w:val="0"/>
            <w:sz w:val="24"/>
            <w:szCs w:val="24"/>
            <w:lang w:eastAsia="en-US"/>
          </w:rPr>
          <w:delText xml:space="preserve">error </w:delText>
        </w:r>
      </w:del>
      <w:r w:rsidRPr="00145F94">
        <w:rPr>
          <w:spacing w:val="0"/>
          <w:sz w:val="24"/>
          <w:szCs w:val="24"/>
          <w:lang w:eastAsia="en-US"/>
        </w:rPr>
        <w:t>in any burst shall be less than 0,1 for any symbol;</w:t>
      </w:r>
    </w:p>
    <w:p w14:paraId="4F750243" w14:textId="77777777" w:rsidR="000B687B" w:rsidRPr="00145F94" w:rsidRDefault="000B687B" w:rsidP="000B687B">
      <w:pPr>
        <w:pStyle w:val="ListParagraph"/>
        <w:numPr>
          <w:ilvl w:val="0"/>
          <w:numId w:val="16"/>
        </w:numPr>
        <w:spacing w:after="160" w:line="259" w:lineRule="auto"/>
        <w:rPr>
          <w:rFonts w:ascii="Arial" w:hAnsi="Arial" w:cs="Arial"/>
          <w:sz w:val="24"/>
          <w:szCs w:val="24"/>
          <w:lang w:val="en-GB"/>
        </w:rPr>
      </w:pPr>
      <w:r w:rsidRPr="00145F94">
        <w:rPr>
          <w:rFonts w:ascii="Arial" w:hAnsi="Arial" w:cs="Arial"/>
          <w:sz w:val="24"/>
          <w:szCs w:val="24"/>
          <w:lang w:val="en-GB"/>
        </w:rPr>
        <w:t xml:space="preserve">the peak </w:t>
      </w:r>
      <w:ins w:id="23" w:author="Bober" w:date="2018-07-19T09:14:00Z">
        <w:r w:rsidR="00580C6D" w:rsidRPr="00145F94">
          <w:rPr>
            <w:rFonts w:ascii="Arial" w:hAnsi="Arial" w:cs="Arial"/>
            <w:sz w:val="24"/>
            <w:szCs w:val="24"/>
            <w:lang w:val="en-GB"/>
          </w:rPr>
          <w:t xml:space="preserve">error </w:t>
        </w:r>
      </w:ins>
      <w:r w:rsidRPr="00145F94">
        <w:rPr>
          <w:rFonts w:ascii="Arial" w:hAnsi="Arial" w:cs="Arial"/>
          <w:sz w:val="24"/>
          <w:szCs w:val="24"/>
          <w:lang w:val="en-GB"/>
        </w:rPr>
        <w:t xml:space="preserve">vector </w:t>
      </w:r>
      <w:del w:id="24" w:author="Bober" w:date="2018-07-19T09:14:00Z">
        <w:r w:rsidRPr="00145F94" w:rsidDel="00580C6D">
          <w:rPr>
            <w:rFonts w:ascii="Arial" w:hAnsi="Arial" w:cs="Arial"/>
            <w:sz w:val="24"/>
            <w:szCs w:val="24"/>
            <w:lang w:val="en-GB"/>
          </w:rPr>
          <w:delText xml:space="preserve">error </w:delText>
        </w:r>
      </w:del>
      <w:r w:rsidRPr="00145F94">
        <w:rPr>
          <w:rFonts w:ascii="Arial" w:hAnsi="Arial" w:cs="Arial"/>
          <w:sz w:val="24"/>
          <w:szCs w:val="24"/>
          <w:lang w:val="en-GB"/>
        </w:rPr>
        <w:t>magnitude shall be less than 0,3 for any symbol.</w:t>
      </w:r>
    </w:p>
    <w:p w14:paraId="56E496FC" w14:textId="77777777" w:rsidR="000B687B" w:rsidRPr="00145F94" w:rsidRDefault="000B687B" w:rsidP="000B687B">
      <w:pPr>
        <w:rPr>
          <w:rFonts w:ascii="Arial" w:hAnsi="Arial" w:cs="Arial"/>
        </w:rPr>
      </w:pPr>
      <w:r w:rsidRPr="00145F94">
        <w:rPr>
          <w:rFonts w:ascii="Arial" w:hAnsi="Arial" w:cs="Arial"/>
        </w:rPr>
        <w:t>(we WG15 would prefer to include reference to the Error Vector Magnitude test method)</w:t>
      </w:r>
    </w:p>
    <w:p w14:paraId="1A8128CD" w14:textId="77777777" w:rsidR="000B687B" w:rsidRDefault="000B687B" w:rsidP="000B687B">
      <w:pPr>
        <w:rPr>
          <w:ins w:id="25" w:author="Bober" w:date="2018-07-19T09:04:00Z"/>
          <w:rFonts w:ascii="Arial" w:hAnsi="Arial" w:cs="Arial"/>
        </w:rPr>
      </w:pPr>
      <w:r w:rsidRPr="00145F94">
        <w:rPr>
          <w:rFonts w:ascii="Arial" w:hAnsi="Arial" w:cs="Arial"/>
        </w:rPr>
        <w:t xml:space="preserve">WG15 also acknowledges the need for similar limits for higher order modulations. </w:t>
      </w:r>
    </w:p>
    <w:p w14:paraId="6806FF7C" w14:textId="77777777" w:rsidR="00580C6D" w:rsidRDefault="007957ED" w:rsidP="000B687B">
      <w:pPr>
        <w:rPr>
          <w:ins w:id="26" w:author="Bober" w:date="2018-07-19T09:14:00Z"/>
          <w:rFonts w:ascii="Arial" w:hAnsi="Arial" w:cs="Arial"/>
        </w:rPr>
      </w:pPr>
      <w:ins w:id="27" w:author="Bober" w:date="2018-07-19T09:04:00Z">
        <w:r>
          <w:rPr>
            <w:rFonts w:ascii="Arial" w:hAnsi="Arial" w:cs="Arial"/>
          </w:rPr>
          <w:t xml:space="preserve">IALA: </w:t>
        </w:r>
      </w:ins>
      <w:ins w:id="28" w:author="Bober" w:date="2018-07-19T09:12:00Z">
        <w:r w:rsidR="00580C6D">
          <w:rPr>
            <w:rFonts w:ascii="Arial" w:hAnsi="Arial" w:cs="Arial"/>
          </w:rPr>
          <w:t xml:space="preserve">agreed in principle, modulation accuracy </w:t>
        </w:r>
      </w:ins>
      <w:ins w:id="29" w:author="Bober" w:date="2018-07-19T09:13:00Z">
        <w:r w:rsidR="00580C6D">
          <w:rPr>
            <w:rFonts w:ascii="Arial" w:hAnsi="Arial" w:cs="Arial"/>
          </w:rPr>
          <w:t xml:space="preserve">specification is needed, </w:t>
        </w:r>
      </w:ins>
    </w:p>
    <w:p w14:paraId="6F842F08" w14:textId="77777777" w:rsidR="007957ED" w:rsidRPr="00145F94" w:rsidDel="007957ED" w:rsidRDefault="00580C6D" w:rsidP="000B687B">
      <w:pPr>
        <w:rPr>
          <w:del w:id="30" w:author="Bober" w:date="2018-07-19T09:07:00Z"/>
          <w:rFonts w:ascii="Arial" w:hAnsi="Arial" w:cs="Arial"/>
        </w:rPr>
      </w:pPr>
      <w:proofErr w:type="gramStart"/>
      <w:ins w:id="31" w:author="Bober" w:date="2018-07-19T09:13:00Z">
        <w:r>
          <w:rPr>
            <w:rFonts w:ascii="Arial" w:hAnsi="Arial" w:cs="Arial"/>
          </w:rPr>
          <w:t>for</w:t>
        </w:r>
        <w:proofErr w:type="gramEnd"/>
        <w:r>
          <w:rPr>
            <w:rFonts w:ascii="Arial" w:hAnsi="Arial" w:cs="Arial"/>
          </w:rPr>
          <w:t xml:space="preserve"> reference refer to TETRA specification for  </w:t>
        </w:r>
      </w:ins>
      <w:ins w:id="32" w:author="Bober" w:date="2018-07-19T09:14:00Z">
        <w:r w:rsidRPr="00145F94">
          <w:rPr>
            <w:rFonts w:ascii="Arial" w:hAnsi="Arial" w:cs="Arial"/>
          </w:rPr>
          <w:t>pi/4 QPSK</w:t>
        </w:r>
        <w:r>
          <w:rPr>
            <w:rFonts w:ascii="Arial" w:hAnsi="Arial" w:cs="Arial"/>
          </w:rPr>
          <w:t xml:space="preserve"> and 16-QAM.</w:t>
        </w:r>
      </w:ins>
      <w:ins w:id="33" w:author="Bober" w:date="2018-07-19T09:15:00Z">
        <w:r>
          <w:rPr>
            <w:rFonts w:ascii="Arial" w:hAnsi="Arial" w:cs="Arial"/>
          </w:rPr>
          <w:t xml:space="preserve"> (</w:t>
        </w:r>
      </w:ins>
      <w:ins w:id="34" w:author="Bober" w:date="2018-07-19T10:18:00Z">
        <w:r w:rsidR="008E2F0D">
          <w:rPr>
            <w:rFonts w:ascii="Arial" w:hAnsi="Arial" w:cs="Arial"/>
          </w:rPr>
          <w:t>Proposal</w:t>
        </w:r>
      </w:ins>
      <w:ins w:id="35" w:author="Bober" w:date="2018-07-19T09:15:00Z">
        <w:r>
          <w:rPr>
            <w:rFonts w:ascii="Arial" w:hAnsi="Arial" w:cs="Arial"/>
          </w:rPr>
          <w:t xml:space="preserve"> WG15 Derek)</w:t>
        </w:r>
      </w:ins>
    </w:p>
    <w:p w14:paraId="3D0D30D4" w14:textId="77777777" w:rsidR="000B687B" w:rsidRPr="00145F94" w:rsidRDefault="000B687B" w:rsidP="000B687B">
      <w:pPr>
        <w:rPr>
          <w:rFonts w:ascii="Arial" w:hAnsi="Arial" w:cs="Arial"/>
        </w:rPr>
      </w:pPr>
    </w:p>
    <w:p w14:paraId="3E1716A6" w14:textId="77777777" w:rsidR="000B687B" w:rsidRPr="00145F94" w:rsidRDefault="000B687B" w:rsidP="000B687B">
      <w:pPr>
        <w:rPr>
          <w:rFonts w:ascii="Arial" w:hAnsi="Arial" w:cs="Arial"/>
          <w:b/>
        </w:rPr>
      </w:pPr>
      <w:r w:rsidRPr="00145F94">
        <w:rPr>
          <w:rFonts w:ascii="Arial" w:hAnsi="Arial" w:cs="Arial"/>
          <w:b/>
        </w:rPr>
        <w:t>Topic 7: no modulation during ramp-up</w:t>
      </w:r>
    </w:p>
    <w:p w14:paraId="16CCABC9" w14:textId="77777777" w:rsidR="000B687B" w:rsidRPr="00145F94" w:rsidRDefault="000B687B" w:rsidP="000B687B">
      <w:pPr>
        <w:rPr>
          <w:rFonts w:ascii="Arial" w:hAnsi="Arial" w:cs="Arial"/>
        </w:rPr>
      </w:pPr>
      <w:r w:rsidRPr="00145F94">
        <w:rPr>
          <w:rFonts w:ascii="Arial" w:hAnsi="Arial" w:cs="Arial"/>
        </w:rPr>
        <w:t xml:space="preserve">WG15 seeks advice from IALA ENAV WG3 on the benefit of modulation during ramp-up. WG15 see challenge in linearizing the modulation during the ramp-up period. </w:t>
      </w:r>
    </w:p>
    <w:p w14:paraId="44E6EA74" w14:textId="77777777" w:rsidR="000B687B" w:rsidRDefault="000B687B" w:rsidP="000B687B">
      <w:pPr>
        <w:rPr>
          <w:ins w:id="36" w:author="Bober" w:date="2018-07-19T09:20:00Z"/>
          <w:rFonts w:ascii="Arial" w:hAnsi="Arial" w:cs="Arial"/>
        </w:rPr>
      </w:pPr>
      <w:r w:rsidRPr="00145F94">
        <w:rPr>
          <w:rFonts w:ascii="Arial" w:hAnsi="Arial" w:cs="Arial"/>
        </w:rPr>
        <w:t xml:space="preserve">Another challenge is how to verify that the transceiver is behaving according to the requirement during ramp-up. WG15 is developing power versus time testing for the transmitter. Objective is to run such test using unmodulated carrier.  </w:t>
      </w:r>
    </w:p>
    <w:p w14:paraId="69BD32F7" w14:textId="77777777" w:rsidR="00470428" w:rsidRPr="00145F94" w:rsidRDefault="00470428" w:rsidP="000B687B">
      <w:pPr>
        <w:rPr>
          <w:rFonts w:ascii="Arial" w:hAnsi="Arial" w:cs="Arial"/>
        </w:rPr>
      </w:pPr>
      <w:ins w:id="37" w:author="Bober" w:date="2018-07-19T09:20:00Z">
        <w:r>
          <w:rPr>
            <w:rFonts w:ascii="Arial" w:hAnsi="Arial" w:cs="Arial"/>
          </w:rPr>
          <w:t xml:space="preserve">IALA: it allows a </w:t>
        </w:r>
      </w:ins>
      <w:ins w:id="38" w:author="Bober" w:date="2018-07-19T09:23:00Z">
        <w:r>
          <w:rPr>
            <w:rFonts w:ascii="Arial" w:hAnsi="Arial" w:cs="Arial"/>
          </w:rPr>
          <w:t>“</w:t>
        </w:r>
      </w:ins>
      <w:ins w:id="39" w:author="Bober" w:date="2018-07-19T09:20:00Z">
        <w:r>
          <w:rPr>
            <w:rFonts w:ascii="Arial" w:hAnsi="Arial" w:cs="Arial"/>
          </w:rPr>
          <w:t>clean</w:t>
        </w:r>
      </w:ins>
      <w:ins w:id="40" w:author="Bober" w:date="2018-07-19T09:23:00Z">
        <w:r>
          <w:rPr>
            <w:rFonts w:ascii="Arial" w:hAnsi="Arial" w:cs="Arial"/>
          </w:rPr>
          <w:t>”</w:t>
        </w:r>
      </w:ins>
      <w:ins w:id="41" w:author="Bober" w:date="2018-07-19T09:20:00Z">
        <w:r>
          <w:rPr>
            <w:rFonts w:ascii="Arial" w:hAnsi="Arial" w:cs="Arial"/>
          </w:rPr>
          <w:t xml:space="preserve"> ramp up to full power and the transmitted carrier remains </w:t>
        </w:r>
      </w:ins>
      <w:ins w:id="42" w:author="Bober" w:date="2018-07-19T09:22:00Z">
        <w:r>
          <w:rPr>
            <w:rFonts w:ascii="Arial" w:hAnsi="Arial" w:cs="Arial"/>
          </w:rPr>
          <w:t>with</w:t>
        </w:r>
      </w:ins>
      <w:ins w:id="43" w:author="Bober" w:date="2018-07-19T09:20:00Z">
        <w:r>
          <w:rPr>
            <w:rFonts w:ascii="Arial" w:hAnsi="Arial" w:cs="Arial"/>
          </w:rPr>
          <w:t>in the</w:t>
        </w:r>
      </w:ins>
      <w:ins w:id="44" w:author="Bober" w:date="2018-07-19T09:23:00Z">
        <w:r>
          <w:rPr>
            <w:rFonts w:ascii="Arial" w:hAnsi="Arial" w:cs="Arial"/>
          </w:rPr>
          <w:t xml:space="preserve"> </w:t>
        </w:r>
        <w:proofErr w:type="spellStart"/>
        <w:r>
          <w:rPr>
            <w:rFonts w:ascii="Arial" w:hAnsi="Arial" w:cs="Arial"/>
          </w:rPr>
          <w:t>tx</w:t>
        </w:r>
      </w:ins>
      <w:proofErr w:type="spellEnd"/>
      <w:ins w:id="45" w:author="Bober" w:date="2018-07-19T09:20:00Z">
        <w:r>
          <w:rPr>
            <w:rFonts w:ascii="Arial" w:hAnsi="Arial" w:cs="Arial"/>
          </w:rPr>
          <w:t xml:space="preserve"> mask</w:t>
        </w:r>
      </w:ins>
      <w:ins w:id="46" w:author="Bober" w:date="2018-07-19T09:23:00Z">
        <w:r>
          <w:rPr>
            <w:rFonts w:ascii="Arial" w:hAnsi="Arial" w:cs="Arial"/>
          </w:rPr>
          <w:t>.</w:t>
        </w:r>
      </w:ins>
      <w:ins w:id="47" w:author="Bober" w:date="2018-07-19T09:20:00Z">
        <w:r>
          <w:rPr>
            <w:rFonts w:ascii="Arial" w:hAnsi="Arial" w:cs="Arial"/>
          </w:rPr>
          <w:t xml:space="preserve"> </w:t>
        </w:r>
      </w:ins>
      <w:ins w:id="48" w:author="Bober" w:date="2018-07-19T09:23:00Z">
        <w:r>
          <w:rPr>
            <w:rFonts w:ascii="Arial" w:hAnsi="Arial" w:cs="Arial"/>
          </w:rPr>
          <w:t>(clean means inside the mask)</w:t>
        </w:r>
      </w:ins>
    </w:p>
    <w:p w14:paraId="1A590ADE" w14:textId="77777777" w:rsidR="000B687B" w:rsidRPr="00145F94" w:rsidRDefault="000B687B" w:rsidP="000B687B">
      <w:pPr>
        <w:rPr>
          <w:rFonts w:ascii="Arial" w:hAnsi="Arial" w:cs="Arial"/>
        </w:rPr>
      </w:pPr>
    </w:p>
    <w:p w14:paraId="6502B805" w14:textId="77777777" w:rsidR="000B687B" w:rsidRPr="00145F94" w:rsidRDefault="000B687B" w:rsidP="000B687B">
      <w:pPr>
        <w:rPr>
          <w:rFonts w:ascii="Arial" w:hAnsi="Arial" w:cs="Arial"/>
          <w:b/>
        </w:rPr>
      </w:pPr>
      <w:r w:rsidRPr="00145F94">
        <w:rPr>
          <w:rFonts w:ascii="Arial" w:hAnsi="Arial" w:cs="Arial"/>
          <w:b/>
        </w:rPr>
        <w:t>Topic 8: MCS without coding for VDE testing purposes</w:t>
      </w:r>
    </w:p>
    <w:p w14:paraId="345A7BB2" w14:textId="77777777" w:rsidR="000B687B" w:rsidRDefault="000B687B" w:rsidP="000B687B">
      <w:pPr>
        <w:rPr>
          <w:ins w:id="49" w:author="Bober" w:date="2018-07-19T09:46:00Z"/>
          <w:rFonts w:ascii="Arial" w:hAnsi="Arial" w:cs="Arial"/>
        </w:rPr>
      </w:pPr>
      <w:r w:rsidRPr="00145F94">
        <w:rPr>
          <w:rFonts w:ascii="Arial" w:hAnsi="Arial" w:cs="Arial"/>
        </w:rPr>
        <w:t xml:space="preserve">WG15 plans to perform physical layer radio tests using non-coded modulation in order to reduce test cases. The coded modulations would be tested separately in link layer tests. For this purpose, WG15 requests IALA ENAV WG3 to provide an MCS that does not have coding. </w:t>
      </w:r>
    </w:p>
    <w:p w14:paraId="0E483A60" w14:textId="77777777" w:rsidR="0092653B" w:rsidRPr="00145F94" w:rsidRDefault="0092653B" w:rsidP="000B687B">
      <w:pPr>
        <w:rPr>
          <w:rFonts w:ascii="Arial" w:hAnsi="Arial" w:cs="Arial"/>
        </w:rPr>
      </w:pPr>
      <w:ins w:id="50" w:author="Bober" w:date="2018-07-19T09:46:00Z">
        <w:r>
          <w:rPr>
            <w:rFonts w:ascii="Arial" w:hAnsi="Arial" w:cs="Arial"/>
          </w:rPr>
          <w:t xml:space="preserve">IALA: The definition of MCS 0 </w:t>
        </w:r>
      </w:ins>
      <w:ins w:id="51" w:author="Bober" w:date="2018-07-19T09:47:00Z">
        <w:r>
          <w:rPr>
            <w:rFonts w:ascii="Arial" w:hAnsi="Arial" w:cs="Arial"/>
          </w:rPr>
          <w:t>can be done by IEC for test purpose. (MCS 1 without coding</w:t>
        </w:r>
      </w:ins>
      <w:ins w:id="52" w:author="Bober" w:date="2018-07-19T09:48:00Z">
        <w:r>
          <w:rPr>
            <w:rFonts w:ascii="Arial" w:hAnsi="Arial" w:cs="Arial"/>
          </w:rPr>
          <w:t xml:space="preserve"> with random values))</w:t>
        </w:r>
      </w:ins>
      <w:ins w:id="53" w:author="Bober" w:date="2018-07-19T09:47:00Z">
        <w:r>
          <w:rPr>
            <w:rFonts w:ascii="Arial" w:hAnsi="Arial" w:cs="Arial"/>
          </w:rPr>
          <w:t xml:space="preserve"> </w:t>
        </w:r>
      </w:ins>
    </w:p>
    <w:p w14:paraId="03F43F22" w14:textId="77777777" w:rsidR="000B687B" w:rsidRPr="00145F94" w:rsidRDefault="000B687B" w:rsidP="000B687B">
      <w:pPr>
        <w:rPr>
          <w:rFonts w:ascii="Arial" w:hAnsi="Arial" w:cs="Arial"/>
        </w:rPr>
      </w:pPr>
    </w:p>
    <w:p w14:paraId="4C26AF0D" w14:textId="77777777" w:rsidR="000B687B" w:rsidRPr="00145F94" w:rsidRDefault="000B687B" w:rsidP="000B687B">
      <w:pPr>
        <w:rPr>
          <w:rFonts w:ascii="Arial" w:hAnsi="Arial" w:cs="Arial"/>
          <w:b/>
        </w:rPr>
      </w:pPr>
      <w:r w:rsidRPr="00145F94">
        <w:rPr>
          <w:rFonts w:ascii="Arial" w:hAnsi="Arial" w:cs="Arial"/>
          <w:b/>
        </w:rPr>
        <w:t>Topic 9: reduce the amount of different MCS levels required for VDES equipment</w:t>
      </w:r>
    </w:p>
    <w:p w14:paraId="03166C4E" w14:textId="77777777" w:rsidR="000B687B" w:rsidRPr="00145F94" w:rsidRDefault="000B687B" w:rsidP="000B687B">
      <w:pPr>
        <w:rPr>
          <w:rFonts w:ascii="Arial" w:hAnsi="Arial" w:cs="Arial"/>
        </w:rPr>
      </w:pPr>
      <w:r w:rsidRPr="00145F94">
        <w:rPr>
          <w:rFonts w:ascii="Arial" w:hAnsi="Arial" w:cs="Arial"/>
        </w:rPr>
        <w:t>WG15 considers that developing into product and testing all MCS introduced in G1139 would result prohibitive cost. WG15 therefore invites IALA ENAV WG3 to reduce the amount of MCS required for VDES equipment down to practical minimum. WG15 invites IALA ENAV WG3 to select minimum amount of combinations from following:</w:t>
      </w:r>
    </w:p>
    <w:p w14:paraId="0E459301" w14:textId="77777777" w:rsidR="000B687B" w:rsidRPr="00145F94" w:rsidRDefault="000B687B" w:rsidP="000B687B">
      <w:pPr>
        <w:pStyle w:val="ListParagraph"/>
        <w:numPr>
          <w:ilvl w:val="0"/>
          <w:numId w:val="14"/>
        </w:numPr>
        <w:spacing w:after="160" w:line="259" w:lineRule="auto"/>
        <w:rPr>
          <w:rFonts w:ascii="Arial" w:hAnsi="Arial" w:cs="Arial"/>
          <w:sz w:val="24"/>
          <w:szCs w:val="24"/>
          <w:lang w:val="en-GB"/>
        </w:rPr>
      </w:pPr>
      <w:r w:rsidRPr="00145F94">
        <w:rPr>
          <w:rFonts w:ascii="Arial" w:hAnsi="Arial" w:cs="Arial"/>
          <w:sz w:val="24"/>
          <w:szCs w:val="24"/>
          <w:lang w:val="en-GB"/>
        </w:rPr>
        <w:t xml:space="preserve">three modulations (pi/4 QPSK, </w:t>
      </w:r>
      <w:r w:rsidRPr="00A26059">
        <w:rPr>
          <w:rFonts w:ascii="Arial" w:hAnsi="Arial" w:cs="Arial"/>
          <w:sz w:val="24"/>
          <w:szCs w:val="24"/>
          <w:highlight w:val="yellow"/>
          <w:lang w:val="en-GB"/>
        </w:rPr>
        <w:t>8PSK</w:t>
      </w:r>
      <w:r w:rsidRPr="00145F94">
        <w:rPr>
          <w:rFonts w:ascii="Arial" w:hAnsi="Arial" w:cs="Arial"/>
          <w:sz w:val="24"/>
          <w:szCs w:val="24"/>
          <w:lang w:val="en-GB"/>
        </w:rPr>
        <w:t>, 16QAM);</w:t>
      </w:r>
    </w:p>
    <w:p w14:paraId="1E25365B" w14:textId="77777777" w:rsidR="000B687B" w:rsidRPr="00145F94" w:rsidRDefault="000B687B" w:rsidP="000B687B">
      <w:pPr>
        <w:pStyle w:val="ListParagraph"/>
        <w:numPr>
          <w:ilvl w:val="0"/>
          <w:numId w:val="14"/>
        </w:numPr>
        <w:spacing w:after="160" w:line="259" w:lineRule="auto"/>
        <w:rPr>
          <w:rFonts w:ascii="Arial" w:hAnsi="Arial" w:cs="Arial"/>
          <w:sz w:val="24"/>
          <w:szCs w:val="24"/>
          <w:lang w:val="en-GB"/>
        </w:rPr>
      </w:pPr>
      <w:r w:rsidRPr="00145F94">
        <w:rPr>
          <w:rFonts w:ascii="Arial" w:hAnsi="Arial" w:cs="Arial"/>
          <w:sz w:val="24"/>
          <w:szCs w:val="24"/>
          <w:lang w:val="en-GB"/>
        </w:rPr>
        <w:t xml:space="preserve">three channel bandwidths (25 kHz, </w:t>
      </w:r>
      <w:r w:rsidRPr="00504C73">
        <w:rPr>
          <w:rFonts w:ascii="Arial" w:hAnsi="Arial" w:cs="Arial"/>
          <w:sz w:val="24"/>
          <w:szCs w:val="24"/>
          <w:lang w:val="en-GB"/>
        </w:rPr>
        <w:t>50 kHz</w:t>
      </w:r>
      <w:r w:rsidRPr="00145F94">
        <w:rPr>
          <w:rFonts w:ascii="Arial" w:hAnsi="Arial" w:cs="Arial"/>
          <w:sz w:val="24"/>
          <w:szCs w:val="24"/>
          <w:lang w:val="en-GB"/>
        </w:rPr>
        <w:t>, 100 kHz);</w:t>
      </w:r>
    </w:p>
    <w:p w14:paraId="14A2F2E4" w14:textId="77777777" w:rsidR="000B687B" w:rsidRPr="00145F94" w:rsidRDefault="000B687B" w:rsidP="000B687B">
      <w:pPr>
        <w:pStyle w:val="ListParagraph"/>
        <w:numPr>
          <w:ilvl w:val="0"/>
          <w:numId w:val="14"/>
        </w:numPr>
        <w:spacing w:after="160" w:line="259" w:lineRule="auto"/>
        <w:rPr>
          <w:rFonts w:ascii="Arial" w:hAnsi="Arial" w:cs="Arial"/>
          <w:sz w:val="24"/>
          <w:szCs w:val="24"/>
          <w:lang w:val="en-GB"/>
        </w:rPr>
      </w:pPr>
      <w:r w:rsidRPr="00145F94">
        <w:rPr>
          <w:rFonts w:ascii="Arial" w:hAnsi="Arial" w:cs="Arial"/>
          <w:sz w:val="24"/>
          <w:szCs w:val="24"/>
          <w:lang w:val="en-GB"/>
        </w:rPr>
        <w:lastRenderedPageBreak/>
        <w:t>two power levels (low, high);</w:t>
      </w:r>
    </w:p>
    <w:p w14:paraId="4A4CC049" w14:textId="77777777" w:rsidR="008E2F0D" w:rsidRDefault="000B687B" w:rsidP="000B687B">
      <w:pPr>
        <w:pStyle w:val="ListParagraph"/>
        <w:numPr>
          <w:ilvl w:val="0"/>
          <w:numId w:val="14"/>
        </w:numPr>
        <w:spacing w:after="160" w:line="259" w:lineRule="auto"/>
        <w:rPr>
          <w:ins w:id="54" w:author="Bober" w:date="2018-07-19T10:17:00Z"/>
          <w:rFonts w:ascii="Arial" w:hAnsi="Arial" w:cs="Arial"/>
          <w:sz w:val="24"/>
          <w:szCs w:val="24"/>
          <w:lang w:val="en-GB"/>
        </w:rPr>
      </w:pPr>
      <w:r w:rsidRPr="00145F94">
        <w:rPr>
          <w:rFonts w:ascii="Arial" w:hAnsi="Arial" w:cs="Arial"/>
          <w:sz w:val="24"/>
          <w:szCs w:val="24"/>
          <w:lang w:val="en-GB"/>
        </w:rPr>
        <w:t>minimum and maximum operating frequency</w:t>
      </w:r>
    </w:p>
    <w:p w14:paraId="7D7997D8" w14:textId="77777777" w:rsidR="000B687B" w:rsidRPr="00145F94" w:rsidRDefault="008E2F0D" w:rsidP="000B687B">
      <w:pPr>
        <w:pStyle w:val="ListParagraph"/>
        <w:numPr>
          <w:ilvl w:val="0"/>
          <w:numId w:val="14"/>
        </w:numPr>
        <w:spacing w:after="160" w:line="259" w:lineRule="auto"/>
        <w:rPr>
          <w:rFonts w:ascii="Arial" w:hAnsi="Arial" w:cs="Arial"/>
          <w:sz w:val="24"/>
          <w:szCs w:val="24"/>
          <w:lang w:val="en-GB"/>
        </w:rPr>
      </w:pPr>
      <w:ins w:id="55" w:author="Bober" w:date="2018-07-19T10:17:00Z">
        <w:r>
          <w:rPr>
            <w:rFonts w:ascii="Arial" w:hAnsi="Arial" w:cs="Arial"/>
            <w:sz w:val="24"/>
            <w:szCs w:val="24"/>
            <w:lang w:val="en-GB"/>
          </w:rPr>
          <w:t>FEC coding rate</w:t>
        </w:r>
      </w:ins>
      <w:r w:rsidR="000B687B" w:rsidRPr="00145F94">
        <w:rPr>
          <w:rFonts w:ascii="Arial" w:hAnsi="Arial" w:cs="Arial"/>
          <w:sz w:val="24"/>
          <w:szCs w:val="24"/>
          <w:lang w:val="en-GB"/>
        </w:rPr>
        <w:t>.</w:t>
      </w:r>
      <w:ins w:id="56" w:author="Bober" w:date="2018-07-19T10:32:00Z">
        <w:r w:rsidR="00504C73">
          <w:rPr>
            <w:rFonts w:ascii="Arial" w:hAnsi="Arial" w:cs="Arial"/>
            <w:sz w:val="24"/>
            <w:szCs w:val="24"/>
            <w:lang w:val="en-GB"/>
          </w:rPr>
          <w:t>1,</w:t>
        </w:r>
      </w:ins>
      <w:ins w:id="57" w:author="Bober" w:date="2018-07-19T10:31:00Z">
        <w:r w:rsidR="00504C73">
          <w:rPr>
            <w:rFonts w:ascii="Arial" w:hAnsi="Arial" w:cs="Arial"/>
            <w:sz w:val="24"/>
            <w:szCs w:val="24"/>
            <w:lang w:val="en-GB"/>
          </w:rPr>
          <w:t xml:space="preserve"> ½, </w:t>
        </w:r>
      </w:ins>
      <w:ins w:id="58" w:author="Bober" w:date="2018-07-19T10:32:00Z">
        <w:r w:rsidR="00504C73">
          <w:rPr>
            <w:rFonts w:ascii="Arial" w:hAnsi="Arial" w:cs="Arial"/>
            <w:sz w:val="24"/>
            <w:szCs w:val="24"/>
            <w:lang w:val="en-GB"/>
          </w:rPr>
          <w:t>¾</w:t>
        </w:r>
      </w:ins>
      <w:ins w:id="59" w:author="Bober" w:date="2018-07-19T10:31:00Z">
        <w:r w:rsidR="00504C73">
          <w:rPr>
            <w:rFonts w:ascii="Arial" w:hAnsi="Arial" w:cs="Arial"/>
            <w:sz w:val="24"/>
            <w:szCs w:val="24"/>
            <w:lang w:val="en-GB"/>
          </w:rPr>
          <w:t xml:space="preserve"> </w:t>
        </w:r>
      </w:ins>
      <w:ins w:id="60" w:author="Bober" w:date="2018-07-19T10:32:00Z">
        <w:r w:rsidR="00504C73">
          <w:rPr>
            <w:rFonts w:ascii="Arial" w:hAnsi="Arial" w:cs="Arial"/>
            <w:sz w:val="24"/>
            <w:szCs w:val="24"/>
            <w:lang w:val="en-GB"/>
          </w:rPr>
          <w:t xml:space="preserve">, </w:t>
        </w:r>
        <w:r w:rsidR="00504C73" w:rsidRPr="00A26059">
          <w:rPr>
            <w:rFonts w:ascii="Arial" w:hAnsi="Arial" w:cs="Arial"/>
            <w:sz w:val="24"/>
            <w:szCs w:val="24"/>
            <w:highlight w:val="yellow"/>
            <w:lang w:val="en-GB"/>
          </w:rPr>
          <w:t>7/8</w:t>
        </w:r>
        <w:r w:rsidR="00504C73">
          <w:rPr>
            <w:rFonts w:ascii="Arial" w:hAnsi="Arial" w:cs="Arial"/>
            <w:sz w:val="24"/>
            <w:szCs w:val="24"/>
            <w:lang w:val="en-GB"/>
          </w:rPr>
          <w:t xml:space="preserve">, </w:t>
        </w:r>
      </w:ins>
    </w:p>
    <w:p w14:paraId="3CC325D1" w14:textId="77777777" w:rsidR="000B687B" w:rsidRDefault="00775776" w:rsidP="000B687B">
      <w:pPr>
        <w:rPr>
          <w:ins w:id="61" w:author="Bober" w:date="2018-07-19T09:51:00Z"/>
          <w:rFonts w:ascii="Arial" w:hAnsi="Arial" w:cs="Arial"/>
        </w:rPr>
      </w:pPr>
      <w:ins w:id="62" w:author="Bober" w:date="2018-07-19T09:51:00Z">
        <w:r>
          <w:rPr>
            <w:rFonts w:ascii="Arial" w:hAnsi="Arial" w:cs="Arial"/>
          </w:rPr>
          <w:t xml:space="preserve">IALA: </w:t>
        </w:r>
      </w:ins>
      <w:ins w:id="63" w:author="Bober" w:date="2018-07-19T09:52:00Z">
        <w:r w:rsidR="002534DE">
          <w:rPr>
            <w:rFonts w:ascii="Arial" w:hAnsi="Arial" w:cs="Arial"/>
          </w:rPr>
          <w:t xml:space="preserve">to </w:t>
        </w:r>
      </w:ins>
      <w:ins w:id="64" w:author="Bober" w:date="2018-07-19T09:53:00Z">
        <w:r w:rsidR="002534DE">
          <w:rPr>
            <w:rFonts w:ascii="Arial" w:hAnsi="Arial" w:cs="Arial"/>
          </w:rPr>
          <w:t>have choices</w:t>
        </w:r>
      </w:ins>
      <w:ins w:id="65" w:author="Bober" w:date="2018-07-19T09:52:00Z">
        <w:r>
          <w:rPr>
            <w:rFonts w:ascii="Arial" w:hAnsi="Arial" w:cs="Arial"/>
          </w:rPr>
          <w:t xml:space="preserve"> is always good. </w:t>
        </w:r>
        <w:r w:rsidRPr="00775776">
          <w:rPr>
            <w:rFonts w:ascii="Arial" w:hAnsi="Arial" w:cs="Arial"/>
          </w:rPr>
          <w:sym w:font="Wingdings" w:char="F04A"/>
        </w:r>
      </w:ins>
      <w:ins w:id="66" w:author="Bober" w:date="2018-07-19T10:32:00Z">
        <w:r w:rsidR="00504C73">
          <w:rPr>
            <w:rFonts w:ascii="Arial" w:hAnsi="Arial" w:cs="Arial"/>
          </w:rPr>
          <w:t xml:space="preserve"> However </w:t>
        </w:r>
        <w:r w:rsidR="00504C73" w:rsidRPr="00A26059">
          <w:rPr>
            <w:rFonts w:ascii="Arial" w:hAnsi="Arial" w:cs="Arial"/>
            <w:highlight w:val="yellow"/>
          </w:rPr>
          <w:t>yellow highlights</w:t>
        </w:r>
        <w:r w:rsidR="00504C73">
          <w:rPr>
            <w:rFonts w:ascii="Arial" w:hAnsi="Arial" w:cs="Arial"/>
          </w:rPr>
          <w:t xml:space="preserve"> are sub</w:t>
        </w:r>
      </w:ins>
      <w:ins w:id="67" w:author="Bober" w:date="2018-07-19T10:33:00Z">
        <w:r w:rsidR="00504C73">
          <w:rPr>
            <w:rFonts w:ascii="Arial" w:hAnsi="Arial" w:cs="Arial"/>
          </w:rPr>
          <w:t>ject for deletion</w:t>
        </w:r>
      </w:ins>
    </w:p>
    <w:p w14:paraId="258E8F94" w14:textId="77777777" w:rsidR="00775776" w:rsidRPr="00145F94" w:rsidRDefault="00775776" w:rsidP="000B687B">
      <w:pPr>
        <w:rPr>
          <w:rFonts w:ascii="Arial" w:hAnsi="Arial" w:cs="Arial"/>
        </w:rPr>
      </w:pPr>
    </w:p>
    <w:p w14:paraId="6926F3A2" w14:textId="77777777" w:rsidR="000B687B" w:rsidRPr="00145F94" w:rsidRDefault="000B687B" w:rsidP="000B687B">
      <w:pPr>
        <w:rPr>
          <w:rFonts w:ascii="Arial" w:hAnsi="Arial" w:cs="Arial"/>
          <w:b/>
        </w:rPr>
      </w:pPr>
      <w:r w:rsidRPr="00145F94">
        <w:rPr>
          <w:rFonts w:ascii="Arial" w:hAnsi="Arial" w:cs="Arial"/>
          <w:b/>
        </w:rPr>
        <w:t xml:space="preserve">Topic 10: CIR values in G1139 Table 39 may be too strict </w:t>
      </w:r>
    </w:p>
    <w:p w14:paraId="165D8A03" w14:textId="77777777" w:rsidR="000B687B" w:rsidRPr="00145F94" w:rsidRDefault="000B687B" w:rsidP="000B687B">
      <w:pPr>
        <w:rPr>
          <w:rFonts w:ascii="Arial" w:hAnsi="Arial" w:cs="Arial"/>
          <w:b/>
        </w:rPr>
      </w:pPr>
      <w:r w:rsidRPr="00145F94">
        <w:rPr>
          <w:rFonts w:ascii="Arial" w:hAnsi="Arial" w:cs="Arial"/>
          <w:b/>
        </w:rPr>
        <w:t>(Derek to pls revise following before liaising IALA)</w:t>
      </w:r>
    </w:p>
    <w:p w14:paraId="1D8447BE" w14:textId="77777777" w:rsidR="000B687B" w:rsidRPr="00145F94" w:rsidRDefault="000B687B" w:rsidP="000B687B">
      <w:pPr>
        <w:rPr>
          <w:rFonts w:ascii="Arial" w:hAnsi="Arial" w:cs="Arial"/>
        </w:rPr>
      </w:pPr>
      <w:r w:rsidRPr="00145F94">
        <w:rPr>
          <w:rFonts w:ascii="Arial" w:hAnsi="Arial" w:cs="Arial"/>
        </w:rPr>
        <w:t>WG15 is developing test for co-channel rejection. During development WG15 noted that CIR values in Table 39 of G1139 may be too strict assuming that the required values should be reached without coding.</w:t>
      </w:r>
    </w:p>
    <w:p w14:paraId="76C115C4" w14:textId="77777777" w:rsidR="000B687B" w:rsidRPr="00145F94" w:rsidRDefault="000B687B" w:rsidP="000B687B">
      <w:pPr>
        <w:rPr>
          <w:rFonts w:ascii="Arial" w:hAnsi="Arial" w:cs="Arial"/>
        </w:rPr>
      </w:pPr>
      <w:r w:rsidRPr="00145F94">
        <w:rPr>
          <w:rFonts w:ascii="Arial" w:hAnsi="Arial" w:cs="Arial"/>
        </w:rPr>
        <w:t xml:space="preserve">WG15 tentatively suggests that required CIR values of [12] dB for QPSK, [19] dB for 8PSK and [24] dB for 16QAM may be more appropriate when testing physical layer without coding. </w:t>
      </w:r>
    </w:p>
    <w:p w14:paraId="686D06EC" w14:textId="77777777" w:rsidR="000B687B" w:rsidRPr="00145F94" w:rsidRDefault="002534DE" w:rsidP="009C4672">
      <w:pPr>
        <w:rPr>
          <w:rFonts w:ascii="Arial" w:hAnsi="Arial" w:cs="Arial"/>
        </w:rPr>
      </w:pPr>
      <w:ins w:id="68" w:author="Bober" w:date="2018-07-19T09:58:00Z">
        <w:r>
          <w:rPr>
            <w:rFonts w:ascii="Arial" w:hAnsi="Arial" w:cs="Arial"/>
          </w:rPr>
          <w:t xml:space="preserve">IALA: agreed for testing the </w:t>
        </w:r>
        <w:proofErr w:type="spellStart"/>
        <w:r>
          <w:rPr>
            <w:rFonts w:ascii="Arial" w:hAnsi="Arial" w:cs="Arial"/>
          </w:rPr>
          <w:t>uncoded</w:t>
        </w:r>
        <w:proofErr w:type="spellEnd"/>
        <w:r>
          <w:rPr>
            <w:rFonts w:ascii="Arial" w:hAnsi="Arial" w:cs="Arial"/>
          </w:rPr>
          <w:t xml:space="preserve"> case.</w:t>
        </w:r>
      </w:ins>
      <w:ins w:id="69" w:author="Bober" w:date="2018-07-19T09:59:00Z">
        <w:r>
          <w:rPr>
            <w:rFonts w:ascii="Arial" w:hAnsi="Arial" w:cs="Arial"/>
          </w:rPr>
          <w:t xml:space="preserve"> For coded messages values in G1139 should apply.</w:t>
        </w:r>
      </w:ins>
    </w:p>
    <w:p w14:paraId="39AF7C5A" w14:textId="77777777" w:rsidR="000B687B" w:rsidRPr="00145F94" w:rsidRDefault="000B687B" w:rsidP="009C4672">
      <w:pPr>
        <w:rPr>
          <w:rFonts w:ascii="Arial" w:hAnsi="Arial" w:cs="Arial"/>
        </w:rPr>
      </w:pPr>
    </w:p>
    <w:p w14:paraId="1C4262C3" w14:textId="77777777" w:rsidR="00F32244" w:rsidRPr="00145F94" w:rsidRDefault="00F32244" w:rsidP="00167762">
      <w:pPr>
        <w:pStyle w:val="Heading1"/>
        <w:rPr>
          <w:sz w:val="28"/>
          <w:szCs w:val="28"/>
        </w:rPr>
      </w:pPr>
      <w:r w:rsidRPr="00145F94">
        <w:rPr>
          <w:sz w:val="28"/>
          <w:szCs w:val="28"/>
        </w:rPr>
        <w:t xml:space="preserve">Action requested of </w:t>
      </w:r>
      <w:r w:rsidR="00350299" w:rsidRPr="00145F94">
        <w:rPr>
          <w:sz w:val="28"/>
          <w:szCs w:val="28"/>
        </w:rPr>
        <w:t>IALA ENAV WG3</w:t>
      </w:r>
    </w:p>
    <w:p w14:paraId="39D3930E" w14:textId="77777777" w:rsidR="00F32244" w:rsidRPr="00F43D36" w:rsidRDefault="00634094" w:rsidP="00FE2CD2">
      <w:pPr>
        <w:spacing w:before="240"/>
        <w:rPr>
          <w:rFonts w:ascii="Arial" w:hAnsi="Arial" w:cs="Arial"/>
        </w:rPr>
      </w:pPr>
      <w:r w:rsidRPr="00145F94">
        <w:rPr>
          <w:rFonts w:ascii="Arial" w:hAnsi="Arial" w:cs="Arial"/>
        </w:rPr>
        <w:t>IALA ENAV Committee</w:t>
      </w:r>
      <w:r w:rsidR="00350299" w:rsidRPr="00145F94">
        <w:rPr>
          <w:rFonts w:ascii="Arial" w:hAnsi="Arial" w:cs="Arial"/>
        </w:rPr>
        <w:t xml:space="preserve"> Workgroup 3</w:t>
      </w:r>
      <w:r w:rsidR="00F32244" w:rsidRPr="00145F94">
        <w:rPr>
          <w:rFonts w:ascii="Arial" w:hAnsi="Arial" w:cs="Arial"/>
        </w:rPr>
        <w:t xml:space="preserve"> </w:t>
      </w:r>
      <w:r w:rsidRPr="00145F94">
        <w:rPr>
          <w:rFonts w:ascii="Arial" w:hAnsi="Arial" w:cs="Arial"/>
        </w:rPr>
        <w:t>is</w:t>
      </w:r>
      <w:r w:rsidR="00F32244" w:rsidRPr="00145F94">
        <w:rPr>
          <w:rFonts w:ascii="Arial" w:hAnsi="Arial" w:cs="Arial"/>
        </w:rPr>
        <w:t xml:space="preserve"> invited to review the items in the liaison </w:t>
      </w:r>
      <w:r w:rsidR="00812950" w:rsidRPr="00145F94">
        <w:rPr>
          <w:rFonts w:ascii="Arial" w:hAnsi="Arial" w:cs="Arial"/>
        </w:rPr>
        <w:t>note</w:t>
      </w:r>
      <w:r w:rsidR="00F32244" w:rsidRPr="00145F94">
        <w:rPr>
          <w:rFonts w:ascii="Arial" w:hAnsi="Arial" w:cs="Arial"/>
        </w:rPr>
        <w:t xml:space="preserve"> </w:t>
      </w:r>
      <w:r w:rsidR="00350299" w:rsidRPr="00145F94">
        <w:rPr>
          <w:rFonts w:ascii="Arial" w:hAnsi="Arial" w:cs="Arial"/>
        </w:rPr>
        <w:t xml:space="preserve">and incorporate them into the next </w:t>
      </w:r>
      <w:r w:rsidR="000E5930" w:rsidRPr="00145F94">
        <w:rPr>
          <w:rFonts w:ascii="Arial" w:hAnsi="Arial" w:cs="Arial"/>
        </w:rPr>
        <w:t xml:space="preserve">revision </w:t>
      </w:r>
      <w:r w:rsidR="00350299" w:rsidRPr="00145F94">
        <w:rPr>
          <w:rFonts w:ascii="Arial" w:hAnsi="Arial" w:cs="Arial"/>
        </w:rPr>
        <w:t>of</w:t>
      </w:r>
      <w:r w:rsidR="00685DFC" w:rsidRPr="00145F94">
        <w:rPr>
          <w:rFonts w:ascii="Arial" w:hAnsi="Arial" w:cs="Arial"/>
        </w:rPr>
        <w:t xml:space="preserve"> Recommendation</w:t>
      </w:r>
      <w:r w:rsidR="00350299" w:rsidRPr="00145F94">
        <w:rPr>
          <w:rFonts w:ascii="Arial" w:hAnsi="Arial" w:cs="Arial"/>
        </w:rPr>
        <w:t xml:space="preserve"> ITU-R M.</w:t>
      </w:r>
      <w:del w:id="70" w:author="Bober" w:date="2018-07-19T10:05:00Z">
        <w:r w:rsidR="00350299" w:rsidRPr="00145F94" w:rsidDel="00F04067">
          <w:rPr>
            <w:rFonts w:ascii="Arial" w:hAnsi="Arial" w:cs="Arial"/>
          </w:rPr>
          <w:delText>1371</w:delText>
        </w:r>
        <w:r w:rsidR="000E5930" w:rsidRPr="00145F94" w:rsidDel="00F04067">
          <w:rPr>
            <w:rFonts w:ascii="Arial" w:hAnsi="Arial" w:cs="Arial"/>
          </w:rPr>
          <w:delText>-5</w:delText>
        </w:r>
      </w:del>
      <w:ins w:id="71" w:author="Bober" w:date="2018-07-19T10:05:00Z">
        <w:r w:rsidR="00F04067">
          <w:rPr>
            <w:rFonts w:ascii="Arial" w:hAnsi="Arial" w:cs="Arial"/>
          </w:rPr>
          <w:t xml:space="preserve"> 2092-0</w:t>
        </w:r>
      </w:ins>
      <w:r w:rsidR="00350299" w:rsidRPr="00145F94">
        <w:rPr>
          <w:rFonts w:ascii="Arial" w:hAnsi="Arial" w:cs="Arial"/>
        </w:rPr>
        <w:t>.</w:t>
      </w:r>
    </w:p>
    <w:sectPr w:rsidR="00F32244" w:rsidRPr="00F43D36" w:rsidSect="00204A70">
      <w:headerReference w:type="default" r:id="rId9"/>
      <w:footerReference w:type="even" r:id="rId10"/>
      <w:footerReference w:type="default" r:id="rId11"/>
      <w:headerReference w:type="first" r:id="rId12"/>
      <w:footerReference w:type="first" r:id="rId13"/>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6880A" w14:textId="77777777" w:rsidR="004F074D" w:rsidRDefault="004F074D">
      <w:r>
        <w:separator/>
      </w:r>
    </w:p>
  </w:endnote>
  <w:endnote w:type="continuationSeparator" w:id="0">
    <w:p w14:paraId="0EC42130" w14:textId="77777777" w:rsidR="004F074D" w:rsidRDefault="004F0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ADB241" w14:textId="77777777" w:rsidR="00FB6F04" w:rsidRDefault="00FB6F04" w:rsidP="00204A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9C5502" w14:textId="77777777" w:rsidR="00FB6F04" w:rsidRDefault="00FB6F04" w:rsidP="00070B9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C8A6A" w14:textId="77777777" w:rsidR="00FB6F04" w:rsidRDefault="00FB6F04" w:rsidP="0053216A">
    <w:pPr>
      <w:pStyle w:val="Footer"/>
      <w:tabs>
        <w:tab w:val="clear" w:pos="4536"/>
        <w:tab w:val="center" w:pos="8280"/>
      </w:tabs>
      <w:ind w:right="360"/>
    </w:pPr>
    <w:r w:rsidRPr="002F0EED">
      <w:rPr>
        <w:lang w:val="en-US"/>
      </w:rPr>
      <w:t>W</w:t>
    </w:r>
    <w:r>
      <w:rPr>
        <w:lang w:val="en-US"/>
      </w:rPr>
      <w:t>G15_MTG28_O_005</w:t>
    </w:r>
    <w:r w:rsidRPr="002F0EED">
      <w:rPr>
        <w:lang w:val="en-US"/>
      </w:rPr>
      <w:t>_Liason_note_to_IALA</w:t>
    </w:r>
    <w:r>
      <w:rPr>
        <w:lang w:val="en-US"/>
      </w:rPr>
      <w:t>_G1139</w:t>
    </w:r>
    <w:r>
      <w:tab/>
      <w:t xml:space="preserve">Page </w:t>
    </w:r>
    <w:r>
      <w:fldChar w:fldCharType="begin"/>
    </w:r>
    <w:r>
      <w:instrText xml:space="preserve"> PAGE </w:instrText>
    </w:r>
    <w:r>
      <w:fldChar w:fldCharType="separate"/>
    </w:r>
    <w:r w:rsidR="00506FFA">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6FDB6" w14:textId="77777777" w:rsidR="00FB6F04" w:rsidRPr="00070B92" w:rsidRDefault="00FB6F04" w:rsidP="0053216A">
    <w:pPr>
      <w:pStyle w:val="Footer"/>
      <w:tabs>
        <w:tab w:val="clear" w:pos="4536"/>
        <w:tab w:val="clear" w:pos="9072"/>
        <w:tab w:val="right" w:pos="8280"/>
      </w:tabs>
    </w:pPr>
    <w:r w:rsidRPr="002F0EED">
      <w:rPr>
        <w:lang w:val="en-US"/>
      </w:rPr>
      <w:t>W</w:t>
    </w:r>
    <w:r>
      <w:rPr>
        <w:lang w:val="en-US"/>
      </w:rPr>
      <w:t>G15_MTG28_O_005</w:t>
    </w:r>
    <w:r w:rsidRPr="002F0EED">
      <w:rPr>
        <w:lang w:val="en-US"/>
      </w:rPr>
      <w:t>_Liason_note_to_IALA</w:t>
    </w:r>
    <w:r>
      <w:rPr>
        <w:lang w:val="en-US"/>
      </w:rPr>
      <w:t>_G1139</w:t>
    </w:r>
    <w:r>
      <w:tab/>
      <w:t xml:space="preserve">Page </w:t>
    </w:r>
    <w:r>
      <w:fldChar w:fldCharType="begin"/>
    </w:r>
    <w:r>
      <w:instrText xml:space="preserve"> PAGE </w:instrText>
    </w:r>
    <w:r>
      <w:fldChar w:fldCharType="separate"/>
    </w:r>
    <w:r w:rsidR="00506FFA">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025BE0" w14:textId="77777777" w:rsidR="004F074D" w:rsidRDefault="004F074D">
      <w:r>
        <w:separator/>
      </w:r>
    </w:p>
  </w:footnote>
  <w:footnote w:type="continuationSeparator" w:id="0">
    <w:p w14:paraId="65473F65" w14:textId="77777777" w:rsidR="004F074D" w:rsidRDefault="004F07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58CD1" w14:textId="77777777" w:rsidR="00FB6F04" w:rsidRPr="00330E22" w:rsidRDefault="00FB6F04" w:rsidP="00465701">
    <w:pPr>
      <w:pStyle w:val="Heading1"/>
      <w:numPr>
        <w:ilvl w:val="0"/>
        <w:numId w:val="0"/>
      </w:numPr>
      <w:rPr>
        <w:rFonts w:ascii="Times New Roman" w:hAnsi="Times New Roman" w:cs="Times New Roman"/>
        <w:b w:val="0"/>
        <w:sz w:val="24"/>
        <w:szCs w:val="24"/>
        <w:lang w:val="en-US"/>
      </w:rPr>
    </w:pPr>
    <w:r w:rsidRPr="00330E22">
      <w:rPr>
        <w:rFonts w:ascii="Times New Roman" w:hAnsi="Times New Roman" w:cs="Times New Roman"/>
        <w:b w:val="0"/>
        <w:sz w:val="24"/>
        <w:szCs w:val="24"/>
        <w:lang w:val="en-US"/>
      </w:rPr>
      <w:t>L</w:t>
    </w:r>
    <w:r>
      <w:rPr>
        <w:rFonts w:ascii="Times New Roman" w:hAnsi="Times New Roman" w:cs="Times New Roman"/>
        <w:b w:val="0"/>
        <w:sz w:val="24"/>
        <w:szCs w:val="24"/>
        <w:lang w:val="en-US"/>
      </w:rPr>
      <w:t>iaison note to IALA on Guideline G1139</w:t>
    </w:r>
    <w:r w:rsidRPr="00330E22">
      <w:rPr>
        <w:rFonts w:ascii="Times New Roman" w:hAnsi="Times New Roman" w:cs="Times New Roman"/>
        <w:b w:val="0"/>
        <w:sz w:val="24"/>
        <w:szCs w:val="24"/>
        <w:lang w:val="en-US"/>
      </w:rPr>
      <w:t xml:space="preserve">         </w:t>
    </w:r>
    <w:r>
      <w:rPr>
        <w:rFonts w:ascii="Times New Roman" w:hAnsi="Times New Roman" w:cs="Times New Roman"/>
        <w:b w:val="0"/>
        <w:sz w:val="24"/>
        <w:szCs w:val="24"/>
        <w:lang w:val="en-US"/>
      </w:rPr>
      <w:tab/>
    </w:r>
    <w:r>
      <w:rPr>
        <w:rFonts w:ascii="Times New Roman" w:hAnsi="Times New Roman" w:cs="Times New Roman"/>
        <w:b w:val="0"/>
        <w:sz w:val="24"/>
        <w:szCs w:val="24"/>
        <w:lang w:val="en-US"/>
      </w:rPr>
      <w:tab/>
    </w:r>
    <w:r>
      <w:rPr>
        <w:rFonts w:ascii="Times New Roman" w:hAnsi="Times New Roman" w:cs="Times New Roman"/>
        <w:b w:val="0"/>
        <w:sz w:val="24"/>
        <w:szCs w:val="24"/>
        <w:lang w:val="en-US"/>
      </w:rPr>
      <w:tab/>
    </w:r>
    <w:r w:rsidRPr="00330E22">
      <w:rPr>
        <w:rFonts w:ascii="Times New Roman" w:hAnsi="Times New Roman" w:cs="Times New Roman"/>
        <w:b w:val="0"/>
        <w:sz w:val="24"/>
        <w:szCs w:val="24"/>
        <w:lang w:val="en-US"/>
      </w:rPr>
      <w:t xml:space="preserve">  </w:t>
    </w:r>
    <w:r>
      <w:rPr>
        <w:rFonts w:ascii="Times New Roman" w:hAnsi="Times New Roman" w:cs="Times New Roman"/>
        <w:b w:val="0"/>
        <w:sz w:val="24"/>
        <w:szCs w:val="24"/>
        <w:lang w:val="en-US"/>
      </w:rPr>
      <w:t xml:space="preserve">      18-May-2018</w:t>
    </w:r>
  </w:p>
  <w:p w14:paraId="2FB7F6FB" w14:textId="77777777" w:rsidR="00FB6F04" w:rsidRPr="00330E22" w:rsidRDefault="00FB6F04" w:rsidP="00070B92">
    <w:pPr>
      <w:pStyle w:val="Head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28D114" w14:textId="52FD5A9C" w:rsidR="00506FFA" w:rsidRDefault="00506FFA" w:rsidP="00506FFA">
    <w:pPr>
      <w:pStyle w:val="Header"/>
      <w:rPr>
        <w:ins w:id="72" w:author="Wim" w:date="2018-09-12T15:50:00Z"/>
        <w:lang w:val="nl-NL"/>
      </w:rPr>
    </w:pPr>
  </w:p>
  <w:p w14:paraId="5C89F4C0" w14:textId="337F6109" w:rsidR="00506FFA" w:rsidRPr="00506FFA" w:rsidRDefault="00506FFA" w:rsidP="00506FFA">
    <w:pPr>
      <w:pStyle w:val="Header"/>
      <w:rPr>
        <w:lang w:val="nl-NL"/>
      </w:rPr>
    </w:pPr>
    <w:r>
      <w:rPr>
        <w:lang w:val="nl-NL"/>
      </w:rPr>
      <w:t>ENAV22-9.2.7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B0627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8B95B94"/>
    <w:multiLevelType w:val="hybridMultilevel"/>
    <w:tmpl w:val="4F0856C4"/>
    <w:lvl w:ilvl="0" w:tplc="7EF04FCA">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nsid w:val="0D1A573E"/>
    <w:multiLevelType w:val="hybridMultilevel"/>
    <w:tmpl w:val="F4A62456"/>
    <w:lvl w:ilvl="0" w:tplc="D2024ED0">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nsid w:val="26745E61"/>
    <w:multiLevelType w:val="hybridMultilevel"/>
    <w:tmpl w:val="D45C870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
    <w:nsid w:val="297F3571"/>
    <w:multiLevelType w:val="hybridMultilevel"/>
    <w:tmpl w:val="C31A3B3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nsid w:val="2E692AB8"/>
    <w:multiLevelType w:val="hybridMultilevel"/>
    <w:tmpl w:val="4426D7F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F59019D"/>
    <w:multiLevelType w:val="hybridMultilevel"/>
    <w:tmpl w:val="448E4CE6"/>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7">
    <w:nsid w:val="60CA6291"/>
    <w:multiLevelType w:val="hybridMultilevel"/>
    <w:tmpl w:val="423C4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8C80DB3"/>
    <w:multiLevelType w:val="hybridMultilevel"/>
    <w:tmpl w:val="49FA76A2"/>
    <w:lvl w:ilvl="0" w:tplc="04070017">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nsid w:val="70C20EA6"/>
    <w:multiLevelType w:val="hybridMultilevel"/>
    <w:tmpl w:val="3CC85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6E20895"/>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1">
    <w:nsid w:val="791F734E"/>
    <w:multiLevelType w:val="hybridMultilevel"/>
    <w:tmpl w:val="99AE2FDA"/>
    <w:lvl w:ilvl="0" w:tplc="83FE1814">
      <w:start w:val="1"/>
      <w:numFmt w:val="decimal"/>
      <w:lvlText w:val="%1)"/>
      <w:lvlJc w:val="left"/>
      <w:pPr>
        <w:tabs>
          <w:tab w:val="num" w:pos="600"/>
        </w:tabs>
        <w:ind w:left="600" w:hanging="600"/>
      </w:pPr>
      <w:rPr>
        <w:rFonts w:cs="Times New Roman"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9"/>
  </w:num>
  <w:num w:numId="3">
    <w:abstractNumId w:val="3"/>
  </w:num>
  <w:num w:numId="4">
    <w:abstractNumId w:val="4"/>
  </w:num>
  <w:num w:numId="5">
    <w:abstractNumId w:val="8"/>
  </w:num>
  <w:num w:numId="6">
    <w:abstractNumId w:val="11"/>
  </w:num>
  <w:num w:numId="7">
    <w:abstractNumId w:val="5"/>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num>
  <w:num w:numId="13">
    <w:abstractNumId w:val="10"/>
  </w:num>
  <w:num w:numId="14">
    <w:abstractNumId w:val="1"/>
  </w:num>
  <w:num w:numId="15">
    <w:abstractNumId w:val="0"/>
  </w:num>
  <w:num w:numId="16">
    <w:abstractNumId w:val="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F38EE"/>
    <w:rsid w:val="00005CCA"/>
    <w:rsid w:val="00021838"/>
    <w:rsid w:val="00051853"/>
    <w:rsid w:val="000522D4"/>
    <w:rsid w:val="000536D9"/>
    <w:rsid w:val="00062261"/>
    <w:rsid w:val="000641D1"/>
    <w:rsid w:val="00070B92"/>
    <w:rsid w:val="00073410"/>
    <w:rsid w:val="00080078"/>
    <w:rsid w:val="00080CFA"/>
    <w:rsid w:val="00082D24"/>
    <w:rsid w:val="00084228"/>
    <w:rsid w:val="00084741"/>
    <w:rsid w:val="000A4411"/>
    <w:rsid w:val="000A61C1"/>
    <w:rsid w:val="000A6955"/>
    <w:rsid w:val="000B687B"/>
    <w:rsid w:val="000C1BAB"/>
    <w:rsid w:val="000E5930"/>
    <w:rsid w:val="000F7CCD"/>
    <w:rsid w:val="0010504A"/>
    <w:rsid w:val="0010618C"/>
    <w:rsid w:val="00115502"/>
    <w:rsid w:val="0013126A"/>
    <w:rsid w:val="0013511D"/>
    <w:rsid w:val="001355F6"/>
    <w:rsid w:val="0014060B"/>
    <w:rsid w:val="00141BA2"/>
    <w:rsid w:val="00142C1C"/>
    <w:rsid w:val="00145F94"/>
    <w:rsid w:val="001536B1"/>
    <w:rsid w:val="00167762"/>
    <w:rsid w:val="0017018A"/>
    <w:rsid w:val="00176B82"/>
    <w:rsid w:val="00182DD1"/>
    <w:rsid w:val="00185720"/>
    <w:rsid w:val="001A644C"/>
    <w:rsid w:val="001B0A6F"/>
    <w:rsid w:val="001B43A5"/>
    <w:rsid w:val="001D015A"/>
    <w:rsid w:val="001D0FBC"/>
    <w:rsid w:val="001D1704"/>
    <w:rsid w:val="001E49FC"/>
    <w:rsid w:val="001F5A21"/>
    <w:rsid w:val="00204A70"/>
    <w:rsid w:val="002051E8"/>
    <w:rsid w:val="002058EC"/>
    <w:rsid w:val="00213387"/>
    <w:rsid w:val="00213C67"/>
    <w:rsid w:val="00240A21"/>
    <w:rsid w:val="00240BB3"/>
    <w:rsid w:val="002534DE"/>
    <w:rsid w:val="00253FD3"/>
    <w:rsid w:val="00264AB3"/>
    <w:rsid w:val="00275B0D"/>
    <w:rsid w:val="00275FA7"/>
    <w:rsid w:val="002A137B"/>
    <w:rsid w:val="002C3A86"/>
    <w:rsid w:val="002D183B"/>
    <w:rsid w:val="002E1C03"/>
    <w:rsid w:val="002F0EED"/>
    <w:rsid w:val="00300BE3"/>
    <w:rsid w:val="00313B1D"/>
    <w:rsid w:val="003226D5"/>
    <w:rsid w:val="0032488A"/>
    <w:rsid w:val="00327ECA"/>
    <w:rsid w:val="00330E22"/>
    <w:rsid w:val="00334040"/>
    <w:rsid w:val="00343E25"/>
    <w:rsid w:val="003456C9"/>
    <w:rsid w:val="00346F32"/>
    <w:rsid w:val="0034778B"/>
    <w:rsid w:val="00350299"/>
    <w:rsid w:val="00354289"/>
    <w:rsid w:val="00364E58"/>
    <w:rsid w:val="00397DB1"/>
    <w:rsid w:val="003A1DE3"/>
    <w:rsid w:val="003A3664"/>
    <w:rsid w:val="003B4EF2"/>
    <w:rsid w:val="003C5340"/>
    <w:rsid w:val="003D23C9"/>
    <w:rsid w:val="003D5AFD"/>
    <w:rsid w:val="003D77B8"/>
    <w:rsid w:val="003F3469"/>
    <w:rsid w:val="004050E0"/>
    <w:rsid w:val="0043595E"/>
    <w:rsid w:val="00443F13"/>
    <w:rsid w:val="00465701"/>
    <w:rsid w:val="00466D3B"/>
    <w:rsid w:val="00470428"/>
    <w:rsid w:val="00481CB8"/>
    <w:rsid w:val="00492273"/>
    <w:rsid w:val="004922D6"/>
    <w:rsid w:val="004A7306"/>
    <w:rsid w:val="004B7AD1"/>
    <w:rsid w:val="004C2E29"/>
    <w:rsid w:val="004F074D"/>
    <w:rsid w:val="004F1F6C"/>
    <w:rsid w:val="00504C73"/>
    <w:rsid w:val="00506FFA"/>
    <w:rsid w:val="005223B1"/>
    <w:rsid w:val="00523D3B"/>
    <w:rsid w:val="00530724"/>
    <w:rsid w:val="0053216A"/>
    <w:rsid w:val="0054681A"/>
    <w:rsid w:val="00550B8D"/>
    <w:rsid w:val="00554D21"/>
    <w:rsid w:val="00580546"/>
    <w:rsid w:val="00580C6D"/>
    <w:rsid w:val="005A1123"/>
    <w:rsid w:val="005B2FEB"/>
    <w:rsid w:val="005C0174"/>
    <w:rsid w:val="005D6928"/>
    <w:rsid w:val="005F44ED"/>
    <w:rsid w:val="005F4DD9"/>
    <w:rsid w:val="00600FD5"/>
    <w:rsid w:val="00602874"/>
    <w:rsid w:val="00624BA1"/>
    <w:rsid w:val="00626EF5"/>
    <w:rsid w:val="00633E64"/>
    <w:rsid w:val="00634094"/>
    <w:rsid w:val="00650D69"/>
    <w:rsid w:val="006562B7"/>
    <w:rsid w:val="00672FEA"/>
    <w:rsid w:val="00685DFC"/>
    <w:rsid w:val="006912FE"/>
    <w:rsid w:val="00692269"/>
    <w:rsid w:val="006A0EE2"/>
    <w:rsid w:val="006A4490"/>
    <w:rsid w:val="006C345F"/>
    <w:rsid w:val="006E19F4"/>
    <w:rsid w:val="00704334"/>
    <w:rsid w:val="00715601"/>
    <w:rsid w:val="00756D90"/>
    <w:rsid w:val="007650BE"/>
    <w:rsid w:val="00772C84"/>
    <w:rsid w:val="00772F1E"/>
    <w:rsid w:val="00775776"/>
    <w:rsid w:val="007760AB"/>
    <w:rsid w:val="00777E49"/>
    <w:rsid w:val="00781EAE"/>
    <w:rsid w:val="00783687"/>
    <w:rsid w:val="007957ED"/>
    <w:rsid w:val="007A06F9"/>
    <w:rsid w:val="007E2654"/>
    <w:rsid w:val="007E2E53"/>
    <w:rsid w:val="007E5D90"/>
    <w:rsid w:val="007E6838"/>
    <w:rsid w:val="0081080D"/>
    <w:rsid w:val="00812950"/>
    <w:rsid w:val="008550D7"/>
    <w:rsid w:val="0086721B"/>
    <w:rsid w:val="00873B09"/>
    <w:rsid w:val="00882404"/>
    <w:rsid w:val="00887953"/>
    <w:rsid w:val="0089263A"/>
    <w:rsid w:val="00895781"/>
    <w:rsid w:val="008B2E49"/>
    <w:rsid w:val="008C21D2"/>
    <w:rsid w:val="008C46B2"/>
    <w:rsid w:val="008E2F0D"/>
    <w:rsid w:val="00900DF2"/>
    <w:rsid w:val="00912D07"/>
    <w:rsid w:val="0092653B"/>
    <w:rsid w:val="009444C5"/>
    <w:rsid w:val="0095027E"/>
    <w:rsid w:val="00951EE8"/>
    <w:rsid w:val="00955A6F"/>
    <w:rsid w:val="00963DE0"/>
    <w:rsid w:val="0096454E"/>
    <w:rsid w:val="00965013"/>
    <w:rsid w:val="00977129"/>
    <w:rsid w:val="009839C2"/>
    <w:rsid w:val="0098743E"/>
    <w:rsid w:val="009877E8"/>
    <w:rsid w:val="00990DB8"/>
    <w:rsid w:val="009B549B"/>
    <w:rsid w:val="009B6B74"/>
    <w:rsid w:val="009C4672"/>
    <w:rsid w:val="009D1912"/>
    <w:rsid w:val="009D7E69"/>
    <w:rsid w:val="009E0F4F"/>
    <w:rsid w:val="009F38EE"/>
    <w:rsid w:val="009F68C1"/>
    <w:rsid w:val="00A05547"/>
    <w:rsid w:val="00A1451C"/>
    <w:rsid w:val="00A26059"/>
    <w:rsid w:val="00A30749"/>
    <w:rsid w:val="00A41574"/>
    <w:rsid w:val="00A476D9"/>
    <w:rsid w:val="00A650B4"/>
    <w:rsid w:val="00A74752"/>
    <w:rsid w:val="00A75315"/>
    <w:rsid w:val="00A819AE"/>
    <w:rsid w:val="00A825C7"/>
    <w:rsid w:val="00A84AF3"/>
    <w:rsid w:val="00A91E97"/>
    <w:rsid w:val="00AA40A9"/>
    <w:rsid w:val="00AB0F37"/>
    <w:rsid w:val="00AC16C7"/>
    <w:rsid w:val="00AC7F89"/>
    <w:rsid w:val="00AD0AF8"/>
    <w:rsid w:val="00AE2BB6"/>
    <w:rsid w:val="00B06284"/>
    <w:rsid w:val="00B50761"/>
    <w:rsid w:val="00B7635D"/>
    <w:rsid w:val="00B81CEE"/>
    <w:rsid w:val="00B85755"/>
    <w:rsid w:val="00BB2331"/>
    <w:rsid w:val="00BC4323"/>
    <w:rsid w:val="00BD68C2"/>
    <w:rsid w:val="00C0062B"/>
    <w:rsid w:val="00C0483E"/>
    <w:rsid w:val="00C1006B"/>
    <w:rsid w:val="00C30D5F"/>
    <w:rsid w:val="00C31AC6"/>
    <w:rsid w:val="00C43B08"/>
    <w:rsid w:val="00C461E5"/>
    <w:rsid w:val="00C64F4D"/>
    <w:rsid w:val="00C86BB5"/>
    <w:rsid w:val="00C92684"/>
    <w:rsid w:val="00CA1121"/>
    <w:rsid w:val="00CA3CC4"/>
    <w:rsid w:val="00CB576D"/>
    <w:rsid w:val="00CF12EC"/>
    <w:rsid w:val="00D013B0"/>
    <w:rsid w:val="00D06495"/>
    <w:rsid w:val="00D12A7F"/>
    <w:rsid w:val="00D13D8A"/>
    <w:rsid w:val="00D24FC0"/>
    <w:rsid w:val="00D348CA"/>
    <w:rsid w:val="00D35370"/>
    <w:rsid w:val="00D5146A"/>
    <w:rsid w:val="00D73BEF"/>
    <w:rsid w:val="00D77E18"/>
    <w:rsid w:val="00D86ECC"/>
    <w:rsid w:val="00D9442A"/>
    <w:rsid w:val="00DA4E7A"/>
    <w:rsid w:val="00DA7BAF"/>
    <w:rsid w:val="00DC7BA0"/>
    <w:rsid w:val="00DD02F5"/>
    <w:rsid w:val="00DE06FB"/>
    <w:rsid w:val="00E15915"/>
    <w:rsid w:val="00E341AA"/>
    <w:rsid w:val="00E6348C"/>
    <w:rsid w:val="00E638D7"/>
    <w:rsid w:val="00E7282E"/>
    <w:rsid w:val="00E72D5C"/>
    <w:rsid w:val="00E7660E"/>
    <w:rsid w:val="00E80E62"/>
    <w:rsid w:val="00E81290"/>
    <w:rsid w:val="00EA6762"/>
    <w:rsid w:val="00EB39B1"/>
    <w:rsid w:val="00EF0D40"/>
    <w:rsid w:val="00EF18BF"/>
    <w:rsid w:val="00F0268D"/>
    <w:rsid w:val="00F04067"/>
    <w:rsid w:val="00F14996"/>
    <w:rsid w:val="00F16DBF"/>
    <w:rsid w:val="00F32244"/>
    <w:rsid w:val="00F435D0"/>
    <w:rsid w:val="00F43D36"/>
    <w:rsid w:val="00F471D7"/>
    <w:rsid w:val="00F555BA"/>
    <w:rsid w:val="00F939F4"/>
    <w:rsid w:val="00F9724C"/>
    <w:rsid w:val="00FA75C9"/>
    <w:rsid w:val="00FB6F04"/>
    <w:rsid w:val="00FB7A78"/>
    <w:rsid w:val="00FC08F2"/>
    <w:rsid w:val="00FC3A59"/>
    <w:rsid w:val="00FD49A7"/>
    <w:rsid w:val="00FE011B"/>
    <w:rsid w:val="00FE2CD2"/>
    <w:rsid w:val="00FF2D5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A3F4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semiHidden="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Bullet"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CEE"/>
    <w:rPr>
      <w:sz w:val="24"/>
      <w:szCs w:val="24"/>
      <w:lang w:val="en-GB" w:eastAsia="en-US"/>
    </w:rPr>
  </w:style>
  <w:style w:type="paragraph" w:styleId="Heading1">
    <w:name w:val="heading 1"/>
    <w:basedOn w:val="Normal"/>
    <w:next w:val="Normal"/>
    <w:link w:val="Heading1Char"/>
    <w:uiPriority w:val="99"/>
    <w:qFormat/>
    <w:rsid w:val="006E19F4"/>
    <w:pPr>
      <w:keepNext/>
      <w:numPr>
        <w:numId w:val="8"/>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6E19F4"/>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3A3664"/>
    <w:pPr>
      <w:keepNext/>
      <w:numPr>
        <w:ilvl w:val="2"/>
        <w:numId w:val="8"/>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965013"/>
    <w:pPr>
      <w:keepNext/>
      <w:numPr>
        <w:ilvl w:val="3"/>
        <w:numId w:val="8"/>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locked/>
    <w:rsid w:val="00167762"/>
    <w:pPr>
      <w:keepNext/>
      <w:keepLines/>
      <w:numPr>
        <w:ilvl w:val="4"/>
        <w:numId w:val="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qFormat/>
    <w:rsid w:val="00965013"/>
    <w:pPr>
      <w:numPr>
        <w:ilvl w:val="5"/>
        <w:numId w:val="8"/>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locked/>
    <w:rsid w:val="001677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locked/>
    <w:rsid w:val="00167762"/>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locked/>
    <w:rsid w:val="001677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56D90"/>
    <w:rPr>
      <w:rFonts w:ascii="Arial" w:hAnsi="Arial" w:cs="Arial"/>
      <w:b/>
      <w:bCs/>
      <w:kern w:val="32"/>
      <w:sz w:val="32"/>
      <w:szCs w:val="32"/>
      <w:lang w:val="en-GB" w:eastAsia="en-US"/>
    </w:rPr>
  </w:style>
  <w:style w:type="character" w:customStyle="1" w:styleId="Heading2Char">
    <w:name w:val="Heading 2 Char"/>
    <w:link w:val="Heading2"/>
    <w:uiPriority w:val="99"/>
    <w:locked/>
    <w:rsid w:val="00756D90"/>
    <w:rPr>
      <w:rFonts w:ascii="Arial" w:hAnsi="Arial" w:cs="Arial"/>
      <w:b/>
      <w:bCs/>
      <w:i/>
      <w:iCs/>
      <w:sz w:val="28"/>
      <w:szCs w:val="28"/>
      <w:lang w:val="en-GB" w:eastAsia="en-US"/>
    </w:rPr>
  </w:style>
  <w:style w:type="character" w:customStyle="1" w:styleId="Heading3Char">
    <w:name w:val="Heading 3 Char"/>
    <w:link w:val="Heading3"/>
    <w:uiPriority w:val="99"/>
    <w:locked/>
    <w:rsid w:val="00756D90"/>
    <w:rPr>
      <w:rFonts w:ascii="Arial" w:hAnsi="Arial" w:cs="Arial"/>
      <w:b/>
      <w:bCs/>
      <w:sz w:val="26"/>
      <w:szCs w:val="26"/>
      <w:lang w:val="en-GB" w:eastAsia="en-US"/>
    </w:rPr>
  </w:style>
  <w:style w:type="character" w:customStyle="1" w:styleId="Heading4Char">
    <w:name w:val="Heading 4 Char"/>
    <w:link w:val="Heading4"/>
    <w:uiPriority w:val="99"/>
    <w:locked/>
    <w:rsid w:val="00965013"/>
    <w:rPr>
      <w:rFonts w:ascii="Calibri" w:hAnsi="Calibri"/>
      <w:b/>
      <w:bCs/>
      <w:sz w:val="28"/>
      <w:szCs w:val="28"/>
      <w:lang w:val="en-GB" w:eastAsia="en-US"/>
    </w:rPr>
  </w:style>
  <w:style w:type="character" w:customStyle="1" w:styleId="Heading6Char">
    <w:name w:val="Heading 6 Char"/>
    <w:link w:val="Heading6"/>
    <w:uiPriority w:val="99"/>
    <w:locked/>
    <w:rsid w:val="00965013"/>
    <w:rPr>
      <w:rFonts w:ascii="Calibri" w:hAnsi="Calibri"/>
      <w:b/>
      <w:bCs/>
      <w:sz w:val="22"/>
      <w:szCs w:val="22"/>
      <w:lang w:val="en-GB" w:eastAsia="en-US"/>
    </w:rPr>
  </w:style>
  <w:style w:type="paragraph" w:styleId="Header">
    <w:name w:val="header"/>
    <w:basedOn w:val="Normal"/>
    <w:link w:val="HeaderChar"/>
    <w:uiPriority w:val="99"/>
    <w:rsid w:val="00A825C7"/>
    <w:pPr>
      <w:tabs>
        <w:tab w:val="center" w:pos="4536"/>
        <w:tab w:val="right" w:pos="9072"/>
      </w:tabs>
    </w:pPr>
  </w:style>
  <w:style w:type="character" w:customStyle="1" w:styleId="HeaderChar">
    <w:name w:val="Header Char"/>
    <w:link w:val="Header"/>
    <w:uiPriority w:val="99"/>
    <w:semiHidden/>
    <w:locked/>
    <w:rsid w:val="00756D90"/>
    <w:rPr>
      <w:rFonts w:cs="Times New Roman"/>
      <w:sz w:val="24"/>
      <w:szCs w:val="24"/>
      <w:lang w:val="en-GB" w:eastAsia="en-US"/>
    </w:rPr>
  </w:style>
  <w:style w:type="paragraph" w:styleId="Footer">
    <w:name w:val="footer"/>
    <w:basedOn w:val="Normal"/>
    <w:link w:val="FooterChar"/>
    <w:uiPriority w:val="99"/>
    <w:rsid w:val="00A825C7"/>
    <w:pPr>
      <w:tabs>
        <w:tab w:val="center" w:pos="4536"/>
        <w:tab w:val="right" w:pos="9072"/>
      </w:tabs>
    </w:pPr>
  </w:style>
  <w:style w:type="character" w:customStyle="1" w:styleId="FooterChar">
    <w:name w:val="Footer Char"/>
    <w:link w:val="Footer"/>
    <w:uiPriority w:val="99"/>
    <w:semiHidden/>
    <w:locked/>
    <w:rsid w:val="00756D90"/>
    <w:rPr>
      <w:rFonts w:cs="Times New Roman"/>
      <w:sz w:val="24"/>
      <w:szCs w:val="24"/>
      <w:lang w:val="en-GB" w:eastAsia="en-US"/>
    </w:rPr>
  </w:style>
  <w:style w:type="character" w:styleId="PageNumber">
    <w:name w:val="page number"/>
    <w:uiPriority w:val="99"/>
    <w:rsid w:val="00070B92"/>
    <w:rPr>
      <w:rFonts w:cs="Times New Roman"/>
    </w:rPr>
  </w:style>
  <w:style w:type="paragraph" w:styleId="Subtitle">
    <w:name w:val="Subtitle"/>
    <w:basedOn w:val="Normal"/>
    <w:link w:val="SubtitleChar"/>
    <w:uiPriority w:val="99"/>
    <w:qFormat/>
    <w:rsid w:val="00965013"/>
    <w:pPr>
      <w:spacing w:before="120" w:after="60"/>
      <w:outlineLvl w:val="1"/>
    </w:pPr>
    <w:rPr>
      <w:rFonts w:ascii="Arial" w:hAnsi="Arial"/>
    </w:rPr>
  </w:style>
  <w:style w:type="character" w:customStyle="1" w:styleId="SubtitleChar">
    <w:name w:val="Subtitle Char"/>
    <w:link w:val="Subtitle"/>
    <w:uiPriority w:val="99"/>
    <w:locked/>
    <w:rsid w:val="00965013"/>
    <w:rPr>
      <w:rFonts w:ascii="Arial" w:hAnsi="Arial" w:cs="Times New Roman"/>
      <w:sz w:val="24"/>
      <w:lang w:val="en-GB" w:eastAsia="en-US"/>
    </w:rPr>
  </w:style>
  <w:style w:type="character" w:styleId="Hyperlink">
    <w:name w:val="Hyperlink"/>
    <w:uiPriority w:val="99"/>
    <w:rsid w:val="00965013"/>
    <w:rPr>
      <w:rFonts w:cs="Times New Roman"/>
      <w:color w:val="0000FF"/>
      <w:u w:val="single"/>
    </w:rPr>
  </w:style>
  <w:style w:type="paragraph" w:styleId="ListParagraph">
    <w:name w:val="List Paragraph"/>
    <w:basedOn w:val="Normal"/>
    <w:uiPriority w:val="34"/>
    <w:qFormat/>
    <w:rsid w:val="00354289"/>
    <w:pPr>
      <w:spacing w:after="200" w:line="276" w:lineRule="auto"/>
      <w:ind w:left="720"/>
      <w:contextualSpacing/>
    </w:pPr>
    <w:rPr>
      <w:rFonts w:ascii="Calibri" w:hAnsi="Calibri"/>
      <w:sz w:val="22"/>
      <w:szCs w:val="22"/>
      <w:lang w:val="nb-NO"/>
    </w:rPr>
  </w:style>
  <w:style w:type="character" w:customStyle="1" w:styleId="SUPerscript">
    <w:name w:val="SUPerscript"/>
    <w:rsid w:val="00887953"/>
    <w:rPr>
      <w:kern w:val="0"/>
      <w:position w:val="6"/>
      <w:sz w:val="16"/>
      <w:szCs w:val="16"/>
    </w:rPr>
  </w:style>
  <w:style w:type="character" w:customStyle="1" w:styleId="Heading5Char">
    <w:name w:val="Heading 5 Char"/>
    <w:basedOn w:val="DefaultParagraphFont"/>
    <w:link w:val="Heading5"/>
    <w:semiHidden/>
    <w:rsid w:val="00167762"/>
    <w:rPr>
      <w:rFonts w:asciiTheme="majorHAnsi" w:eastAsiaTheme="majorEastAsia" w:hAnsiTheme="majorHAnsi" w:cstheme="majorBidi"/>
      <w:color w:val="243F60" w:themeColor="accent1" w:themeShade="7F"/>
      <w:sz w:val="24"/>
      <w:szCs w:val="24"/>
      <w:lang w:val="en-GB" w:eastAsia="en-US"/>
    </w:rPr>
  </w:style>
  <w:style w:type="character" w:customStyle="1" w:styleId="Heading7Char">
    <w:name w:val="Heading 7 Char"/>
    <w:basedOn w:val="DefaultParagraphFont"/>
    <w:link w:val="Heading7"/>
    <w:semiHidden/>
    <w:rsid w:val="00167762"/>
    <w:rPr>
      <w:rFonts w:asciiTheme="majorHAnsi" w:eastAsiaTheme="majorEastAsia" w:hAnsiTheme="majorHAnsi" w:cstheme="majorBidi"/>
      <w:i/>
      <w:iCs/>
      <w:color w:val="404040" w:themeColor="text1" w:themeTint="BF"/>
      <w:sz w:val="24"/>
      <w:szCs w:val="24"/>
      <w:lang w:val="en-GB" w:eastAsia="en-US"/>
    </w:rPr>
  </w:style>
  <w:style w:type="character" w:customStyle="1" w:styleId="Heading8Char">
    <w:name w:val="Heading 8 Char"/>
    <w:basedOn w:val="DefaultParagraphFont"/>
    <w:link w:val="Heading8"/>
    <w:semiHidden/>
    <w:rsid w:val="00167762"/>
    <w:rPr>
      <w:rFonts w:asciiTheme="majorHAnsi" w:eastAsiaTheme="majorEastAsia" w:hAnsiTheme="majorHAnsi" w:cstheme="majorBidi"/>
      <w:color w:val="404040" w:themeColor="text1" w:themeTint="BF"/>
      <w:lang w:val="en-GB" w:eastAsia="en-US"/>
    </w:rPr>
  </w:style>
  <w:style w:type="character" w:customStyle="1" w:styleId="Heading9Char">
    <w:name w:val="Heading 9 Char"/>
    <w:basedOn w:val="DefaultParagraphFont"/>
    <w:link w:val="Heading9"/>
    <w:semiHidden/>
    <w:rsid w:val="00167762"/>
    <w:rPr>
      <w:rFonts w:asciiTheme="majorHAnsi" w:eastAsiaTheme="majorEastAsia" w:hAnsiTheme="majorHAnsi" w:cstheme="majorBidi"/>
      <w:i/>
      <w:iCs/>
      <w:color w:val="404040" w:themeColor="text1" w:themeTint="BF"/>
      <w:lang w:val="en-GB" w:eastAsia="en-US"/>
    </w:rPr>
  </w:style>
  <w:style w:type="paragraph" w:styleId="ListBullet">
    <w:name w:val="List Bullet"/>
    <w:basedOn w:val="Normal"/>
    <w:qFormat/>
    <w:rsid w:val="000B687B"/>
    <w:pPr>
      <w:numPr>
        <w:numId w:val="15"/>
      </w:numPr>
      <w:tabs>
        <w:tab w:val="clear" w:pos="360"/>
        <w:tab w:val="left" w:pos="340"/>
      </w:tabs>
      <w:snapToGrid w:val="0"/>
      <w:spacing w:after="100"/>
      <w:ind w:left="340" w:hanging="340"/>
      <w:jc w:val="both"/>
    </w:pPr>
    <w:rPr>
      <w:rFonts w:ascii="Arial" w:hAnsi="Arial" w:cs="Arial"/>
      <w:spacing w:val="8"/>
      <w:sz w:val="20"/>
      <w:szCs w:val="20"/>
      <w:lang w:eastAsia="zh-CN"/>
    </w:rPr>
  </w:style>
  <w:style w:type="paragraph" w:styleId="BalloonText">
    <w:name w:val="Balloon Text"/>
    <w:basedOn w:val="Normal"/>
    <w:link w:val="BalloonTextChar"/>
    <w:uiPriority w:val="99"/>
    <w:semiHidden/>
    <w:unhideWhenUsed/>
    <w:rsid w:val="00A260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6059"/>
    <w:rPr>
      <w:rFonts w:ascii="Segoe UI" w:hAnsi="Segoe UI" w:cs="Segoe UI"/>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1133</Words>
  <Characters>5851</Characters>
  <Application>Microsoft Office Word</Application>
  <DocSecurity>0</DocSecurity>
  <Lines>48</Lines>
  <Paragraphs>13</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vt:lpstr/>
      <vt:lpstr>    TECHNICAL COMMITTE 80: Maritime navigation and radiocommunication equipment and </vt:lpstr>
      <vt:lpstr>    </vt:lpstr>
      <vt:lpstr>Discussion</vt:lpstr>
      <vt:lpstr>Action requested of IALA ENAV WG3</vt:lpstr>
    </vt:vector>
  </TitlesOfParts>
  <Company>Northern Lighthouse Board</Company>
  <LinksUpToDate>false</LinksUpToDate>
  <CharactersWithSpaces>6971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Clarke</dc:creator>
  <cp:lastModifiedBy>Wim</cp:lastModifiedBy>
  <cp:revision>9</cp:revision>
  <dcterms:created xsi:type="dcterms:W3CDTF">2018-07-19T07:49:00Z</dcterms:created>
  <dcterms:modified xsi:type="dcterms:W3CDTF">2018-09-12T13:51:00Z</dcterms:modified>
</cp:coreProperties>
</file>